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29BCB" w14:textId="2E61F233" w:rsidR="00004256" w:rsidRPr="008F0DCB" w:rsidRDefault="00584AF3" w:rsidP="00252541">
      <w:pPr>
        <w:jc w:val="center"/>
      </w:pPr>
      <w:r w:rsidRPr="008F0DCB">
        <w:t xml:space="preserve"> </w:t>
      </w:r>
      <w:r w:rsidR="00A01E7F" w:rsidRPr="008F0DCB">
        <w:t xml:space="preserve"> </w:t>
      </w:r>
      <w:r w:rsidR="00D57DB7" w:rsidRPr="008F0DCB">
        <w:t xml:space="preserve"> </w:t>
      </w:r>
    </w:p>
    <w:p w14:paraId="7225D72E" w14:textId="2892FC9E" w:rsidR="00A92DA2" w:rsidRPr="008F0DCB" w:rsidRDefault="00A92DA2" w:rsidP="00252541">
      <w:pPr>
        <w:jc w:val="center"/>
        <w:rPr>
          <w:b/>
          <w:sz w:val="32"/>
          <w:szCs w:val="32"/>
        </w:rPr>
      </w:pPr>
      <w:r w:rsidRPr="008F0DCB">
        <w:rPr>
          <w:b/>
          <w:sz w:val="32"/>
          <w:szCs w:val="32"/>
        </w:rPr>
        <w:t>Mootorsõidukimaksu seadus</w:t>
      </w:r>
    </w:p>
    <w:p w14:paraId="5E8AA33C" w14:textId="77777777" w:rsidR="00004256" w:rsidRPr="008F0DCB" w:rsidRDefault="00004256" w:rsidP="00252541"/>
    <w:p w14:paraId="6265F26D" w14:textId="77777777" w:rsidR="00004256" w:rsidRPr="008F0DCB" w:rsidRDefault="00004256" w:rsidP="00252541">
      <w:pPr>
        <w:jc w:val="center"/>
        <w:rPr>
          <w:b/>
        </w:rPr>
      </w:pPr>
      <w:r w:rsidRPr="008F0DCB">
        <w:rPr>
          <w:b/>
        </w:rPr>
        <w:t>1. peatükk</w:t>
      </w:r>
    </w:p>
    <w:p w14:paraId="7C123DC6" w14:textId="61F5D33B" w:rsidR="00004256" w:rsidRPr="008F0DCB" w:rsidRDefault="00252541" w:rsidP="00252541">
      <w:pPr>
        <w:jc w:val="center"/>
        <w:rPr>
          <w:b/>
        </w:rPr>
      </w:pPr>
      <w:r w:rsidRPr="008F0DCB">
        <w:rPr>
          <w:b/>
        </w:rPr>
        <w:t>Üldsätted</w:t>
      </w:r>
    </w:p>
    <w:p w14:paraId="62D8D0A2" w14:textId="77777777" w:rsidR="00004256" w:rsidRPr="008F0DCB" w:rsidRDefault="00004256" w:rsidP="00252541">
      <w:pPr>
        <w:jc w:val="center"/>
      </w:pPr>
    </w:p>
    <w:p w14:paraId="7EFCAFAB" w14:textId="0C061736" w:rsidR="00C252A8" w:rsidRPr="008F0DCB" w:rsidRDefault="00C252A8" w:rsidP="00252541">
      <w:pPr>
        <w:jc w:val="both"/>
        <w:rPr>
          <w:b/>
        </w:rPr>
      </w:pPr>
      <w:r w:rsidRPr="008F0DCB">
        <w:rPr>
          <w:b/>
        </w:rPr>
        <w:t xml:space="preserve">§ </w:t>
      </w:r>
      <w:r w:rsidR="00482EA5" w:rsidRPr="008F0DCB">
        <w:rPr>
          <w:b/>
        </w:rPr>
        <w:t>1</w:t>
      </w:r>
      <w:r w:rsidRPr="008F0DCB">
        <w:rPr>
          <w:b/>
        </w:rPr>
        <w:t xml:space="preserve">. </w:t>
      </w:r>
      <w:r w:rsidR="00F64BAF" w:rsidRPr="008F0DCB">
        <w:rPr>
          <w:b/>
        </w:rPr>
        <w:t>Seaduse reguleerimisala</w:t>
      </w:r>
    </w:p>
    <w:p w14:paraId="66A0671F" w14:textId="32A10394" w:rsidR="00C252A8" w:rsidRPr="008F0DCB" w:rsidRDefault="00C252A8" w:rsidP="00252541">
      <w:pPr>
        <w:jc w:val="both"/>
      </w:pPr>
    </w:p>
    <w:p w14:paraId="652037BB" w14:textId="3CBC6C5B" w:rsidR="00C252A8" w:rsidRPr="008F0DCB" w:rsidRDefault="00F64BAF" w:rsidP="00252541">
      <w:pPr>
        <w:jc w:val="both"/>
      </w:pPr>
      <w:r w:rsidRPr="008F0DCB">
        <w:t>Käesolevas seaduses sätestatakse</w:t>
      </w:r>
      <w:r w:rsidR="00DA4E00" w:rsidRPr="008F0DCB">
        <w:t xml:space="preserve"> </w:t>
      </w:r>
      <w:r w:rsidR="00C252A8" w:rsidRPr="008F0DCB">
        <w:t>mootorsõidukimaks, mi</w:t>
      </w:r>
      <w:r w:rsidR="000628F0" w:rsidRPr="008F0DCB">
        <w:t>llega maksustatakse</w:t>
      </w:r>
      <w:r w:rsidR="00C252A8" w:rsidRPr="008F0DCB">
        <w:t xml:space="preserve"> mootorsõiduk</w:t>
      </w:r>
      <w:r w:rsidR="000628F0" w:rsidRPr="008F0DCB">
        <w:t xml:space="preserve"> lähtuvalt selle omadustest</w:t>
      </w:r>
      <w:r w:rsidR="00DA4E00" w:rsidRPr="008F0DCB">
        <w:t>.</w:t>
      </w:r>
    </w:p>
    <w:p w14:paraId="00607B58" w14:textId="77777777" w:rsidR="00C252A8" w:rsidRPr="008F0DCB" w:rsidRDefault="00C252A8" w:rsidP="00252541">
      <w:pPr>
        <w:jc w:val="both"/>
      </w:pPr>
    </w:p>
    <w:p w14:paraId="32C8D2DC" w14:textId="20F8E338" w:rsidR="00004256" w:rsidRPr="008F0DCB" w:rsidRDefault="00C252A8" w:rsidP="00252541">
      <w:pPr>
        <w:jc w:val="both"/>
        <w:rPr>
          <w:b/>
        </w:rPr>
      </w:pPr>
      <w:bookmarkStart w:id="0" w:name="_Hlk145314661"/>
      <w:r w:rsidRPr="008F0DCB">
        <w:rPr>
          <w:b/>
        </w:rPr>
        <w:t xml:space="preserve">§ </w:t>
      </w:r>
      <w:r w:rsidR="00894FB2" w:rsidRPr="008F0DCB">
        <w:rPr>
          <w:b/>
        </w:rPr>
        <w:t>2</w:t>
      </w:r>
      <w:r w:rsidR="00004256" w:rsidRPr="008F0DCB">
        <w:rPr>
          <w:b/>
        </w:rPr>
        <w:t>. M</w:t>
      </w:r>
      <w:r w:rsidR="0087314D" w:rsidRPr="008F0DCB">
        <w:rPr>
          <w:b/>
        </w:rPr>
        <w:t>ootorsõiduk</w:t>
      </w:r>
    </w:p>
    <w:p w14:paraId="5D4E0D00" w14:textId="77777777" w:rsidR="00004256" w:rsidRPr="008F0DCB" w:rsidRDefault="00004256" w:rsidP="00252541">
      <w:pPr>
        <w:jc w:val="both"/>
      </w:pPr>
    </w:p>
    <w:p w14:paraId="165592FE" w14:textId="7F7F523C" w:rsidR="00004256" w:rsidRPr="008F0DCB" w:rsidRDefault="00836298" w:rsidP="00252541">
      <w:pPr>
        <w:jc w:val="both"/>
      </w:pPr>
      <w:bookmarkStart w:id="1" w:name="_Hlk147607463"/>
      <w:bookmarkStart w:id="2" w:name="_Hlk150793902"/>
      <w:r w:rsidRPr="008F0DCB">
        <w:t xml:space="preserve">(1) </w:t>
      </w:r>
      <w:r w:rsidR="00004256" w:rsidRPr="008F0DCB">
        <w:t>Mootorsõiduk</w:t>
      </w:r>
      <w:r w:rsidR="0087314D" w:rsidRPr="008F0DCB">
        <w:t xml:space="preserve"> käesoleva seaduse tähenduses</w:t>
      </w:r>
      <w:r w:rsidR="007C4BF8" w:rsidRPr="008F0DCB">
        <w:t xml:space="preserve"> on</w:t>
      </w:r>
      <w:r w:rsidR="0087314D" w:rsidRPr="008F0DCB">
        <w:t xml:space="preserve"> </w:t>
      </w:r>
      <w:r w:rsidR="001F711E" w:rsidRPr="008F0DCB">
        <w:t>liiklusregistris registreeritud</w:t>
      </w:r>
      <w:r w:rsidR="00004256" w:rsidRPr="008F0DCB">
        <w:t>:</w:t>
      </w:r>
    </w:p>
    <w:p w14:paraId="04FDA0C4" w14:textId="69D3AEF5" w:rsidR="00836298" w:rsidRPr="008F0DCB" w:rsidRDefault="00836298" w:rsidP="00836298">
      <w:pPr>
        <w:jc w:val="both"/>
      </w:pPr>
      <w:r w:rsidRPr="008F0DCB">
        <w:t xml:space="preserve">1) mootorratas (edaspidi </w:t>
      </w:r>
      <w:r w:rsidRPr="00A24164">
        <w:rPr>
          <w:i/>
          <w:iCs/>
        </w:rPr>
        <w:t>L3e-, L4e-</w:t>
      </w:r>
      <w:r w:rsidR="008971A4" w:rsidRPr="00A24164">
        <w:rPr>
          <w:i/>
          <w:iCs/>
        </w:rPr>
        <w:t xml:space="preserve"> ja</w:t>
      </w:r>
      <w:r w:rsidRPr="00A24164">
        <w:rPr>
          <w:i/>
          <w:iCs/>
        </w:rPr>
        <w:t xml:space="preserve"> L5e-kategooria</w:t>
      </w:r>
      <w:r w:rsidR="00A049D3" w:rsidRPr="00A24164">
        <w:rPr>
          <w:i/>
          <w:iCs/>
        </w:rPr>
        <w:t xml:space="preserve"> mootorsõiduk</w:t>
      </w:r>
      <w:r w:rsidRPr="008F0DCB">
        <w:t>);</w:t>
      </w:r>
    </w:p>
    <w:p w14:paraId="110D3980" w14:textId="78AB9150" w:rsidR="00836298" w:rsidRPr="008F0DCB" w:rsidRDefault="00836298" w:rsidP="00836298">
      <w:pPr>
        <w:jc w:val="both"/>
      </w:pPr>
      <w:r w:rsidRPr="008F0DCB">
        <w:t xml:space="preserve">2) </w:t>
      </w:r>
      <w:proofErr w:type="spellStart"/>
      <w:r w:rsidRPr="008F0DCB">
        <w:t>neljarattaline</w:t>
      </w:r>
      <w:proofErr w:type="spellEnd"/>
      <w:r w:rsidRPr="008F0DCB">
        <w:t xml:space="preserve"> mopeed (edaspidi </w:t>
      </w:r>
      <w:r w:rsidRPr="00A24164">
        <w:rPr>
          <w:i/>
          <w:iCs/>
        </w:rPr>
        <w:t>L6e-kategooria</w:t>
      </w:r>
      <w:r w:rsidR="00A049D3" w:rsidRPr="00A24164">
        <w:rPr>
          <w:i/>
          <w:iCs/>
        </w:rPr>
        <w:t xml:space="preserve"> mootorsõiduk</w:t>
      </w:r>
      <w:r w:rsidRPr="008F0DCB">
        <w:t>);</w:t>
      </w:r>
    </w:p>
    <w:p w14:paraId="4363A31D" w14:textId="0530B496" w:rsidR="00836298" w:rsidRPr="008F0DCB" w:rsidRDefault="00836298" w:rsidP="00836298">
      <w:pPr>
        <w:jc w:val="both"/>
      </w:pPr>
      <w:r w:rsidRPr="008F0DCB">
        <w:t xml:space="preserve">3) </w:t>
      </w:r>
      <w:proofErr w:type="spellStart"/>
      <w:r w:rsidRPr="008F0DCB">
        <w:t>neljarattaline</w:t>
      </w:r>
      <w:proofErr w:type="spellEnd"/>
      <w:r w:rsidRPr="008F0DCB">
        <w:t xml:space="preserve"> mootorsõiduk, mille tühimass </w:t>
      </w:r>
      <w:proofErr w:type="spellStart"/>
      <w:r w:rsidRPr="008F0DCB">
        <w:t>sõitjateveoks</w:t>
      </w:r>
      <w:proofErr w:type="spellEnd"/>
      <w:r w:rsidRPr="008F0DCB">
        <w:t xml:space="preserve"> ettenähtud sõiduki </w:t>
      </w:r>
      <w:r w:rsidR="008971A4">
        <w:t>puhul</w:t>
      </w:r>
      <w:r w:rsidRPr="008F0DCB">
        <w:t xml:space="preserve"> on kuni 450 kilogrammi ja veoseveoks ettenähtud sõiduki </w:t>
      </w:r>
      <w:r w:rsidR="008971A4">
        <w:t>puhul</w:t>
      </w:r>
      <w:r w:rsidRPr="008F0DCB">
        <w:t xml:space="preserve"> kuni 600 kg </w:t>
      </w:r>
      <w:r w:rsidR="008971A4">
        <w:t>ning</w:t>
      </w:r>
      <w:r w:rsidRPr="008F0DCB">
        <w:t xml:space="preserve"> mis ei ole mopeed, traktor ega liikurmasin (edaspidi </w:t>
      </w:r>
      <w:r w:rsidRPr="00A24164">
        <w:rPr>
          <w:i/>
          <w:iCs/>
        </w:rPr>
        <w:t>L7e-kategooria</w:t>
      </w:r>
      <w:r w:rsidR="00A049D3" w:rsidRPr="00A24164">
        <w:rPr>
          <w:i/>
          <w:iCs/>
        </w:rPr>
        <w:t xml:space="preserve"> mootorsõiduk</w:t>
      </w:r>
      <w:r w:rsidRPr="008F0DCB">
        <w:t>);</w:t>
      </w:r>
    </w:p>
    <w:p w14:paraId="6075718A" w14:textId="02A2C115" w:rsidR="00836298" w:rsidRPr="008F0DCB" w:rsidRDefault="00836298" w:rsidP="00836298">
      <w:pPr>
        <w:jc w:val="both"/>
      </w:pPr>
      <w:r w:rsidRPr="008F0DCB">
        <w:t xml:space="preserve">4) ratasmaastikusõiduk (edaspidi </w:t>
      </w:r>
      <w:r w:rsidRPr="00A24164">
        <w:rPr>
          <w:i/>
          <w:iCs/>
        </w:rPr>
        <w:t>MS2-kategooria</w:t>
      </w:r>
      <w:r w:rsidR="00A049D3" w:rsidRPr="00A24164">
        <w:rPr>
          <w:i/>
          <w:iCs/>
        </w:rPr>
        <w:t xml:space="preserve"> mootorsõiduk</w:t>
      </w:r>
      <w:r w:rsidRPr="008F0DCB">
        <w:t>);</w:t>
      </w:r>
    </w:p>
    <w:p w14:paraId="1491AB74" w14:textId="33E54866" w:rsidR="00836298" w:rsidRPr="008F0DCB" w:rsidRDefault="00836298" w:rsidP="00836298">
      <w:pPr>
        <w:jc w:val="both"/>
      </w:pPr>
      <w:r w:rsidRPr="008F0DCB">
        <w:t>5) ratastraktor, mille valmistajakiirus on üle 40 kilomeetri tunnis ja mille juhile lähima telje minimaalne rööbe on vähemalt 1</w:t>
      </w:r>
      <w:r w:rsidR="00A24164">
        <w:t>–</w:t>
      </w:r>
      <w:r w:rsidRPr="008F0DCB">
        <w:t>150 mm, mille tühimass töökorras olekus on üle 600 kg ja mille kliirens ei ole üle 1</w:t>
      </w:r>
      <w:r w:rsidR="00A24164">
        <w:t>–</w:t>
      </w:r>
      <w:r w:rsidRPr="008F0DCB">
        <w:t xml:space="preserve">000 mm; pööratava sõiduasendiga traktorite </w:t>
      </w:r>
      <w:r w:rsidR="008971A4">
        <w:t>puhul</w:t>
      </w:r>
      <w:r w:rsidRPr="008F0DCB">
        <w:t xml:space="preserve"> on juhile lähim telg see, millele on paigaldatud suurima läbimõõduga rehvid, välja arvatud eriotstarbeline ratastraktor (edaspidi </w:t>
      </w:r>
      <w:r w:rsidRPr="00A24164">
        <w:rPr>
          <w:i/>
          <w:iCs/>
        </w:rPr>
        <w:t>T1b-kategooria</w:t>
      </w:r>
      <w:r w:rsidR="00A049D3" w:rsidRPr="00A24164">
        <w:rPr>
          <w:i/>
          <w:iCs/>
        </w:rPr>
        <w:t xml:space="preserve"> mootorsõiduk</w:t>
      </w:r>
      <w:r w:rsidRPr="008F0DCB">
        <w:t>);</w:t>
      </w:r>
    </w:p>
    <w:p w14:paraId="336B3F55" w14:textId="7ECABE1C" w:rsidR="00836298" w:rsidRPr="008F0DCB" w:rsidRDefault="00836298" w:rsidP="00836298">
      <w:pPr>
        <w:jc w:val="both"/>
      </w:pPr>
      <w:r w:rsidRPr="008F0DCB">
        <w:t xml:space="preserve">6) ratastraktor, mille tühimass töökorras olekus ei ole üle 600 kg, välja arvatud eriotstarbeline ratastraktor (edaspidi </w:t>
      </w:r>
      <w:r w:rsidRPr="00A24164">
        <w:rPr>
          <w:i/>
          <w:iCs/>
        </w:rPr>
        <w:t>T3-kategooria</w:t>
      </w:r>
      <w:r w:rsidR="00A049D3" w:rsidRPr="00A24164">
        <w:rPr>
          <w:i/>
          <w:iCs/>
        </w:rPr>
        <w:t xml:space="preserve"> mootorsõiduk</w:t>
      </w:r>
      <w:r w:rsidRPr="008F0DCB">
        <w:t>);</w:t>
      </w:r>
    </w:p>
    <w:p w14:paraId="34697094" w14:textId="7858CDEE" w:rsidR="00836298" w:rsidRPr="008F0DCB" w:rsidRDefault="00836298" w:rsidP="00836298">
      <w:pPr>
        <w:jc w:val="both"/>
      </w:pPr>
      <w:r w:rsidRPr="008F0DCB">
        <w:t xml:space="preserve">7) ratastraktor, mille valmistajakiirus on üle 40 kilomeetri tunnis, välja arvatud eriotstarbeline ratastraktor (edaspidi </w:t>
      </w:r>
      <w:r w:rsidRPr="00A24164">
        <w:rPr>
          <w:i/>
          <w:iCs/>
        </w:rPr>
        <w:t>T5-kategooria</w:t>
      </w:r>
      <w:r w:rsidR="00A049D3" w:rsidRPr="00A24164">
        <w:rPr>
          <w:i/>
          <w:iCs/>
        </w:rPr>
        <w:t xml:space="preserve"> mootorsõiduk</w:t>
      </w:r>
      <w:r w:rsidRPr="008F0DCB">
        <w:t>);</w:t>
      </w:r>
    </w:p>
    <w:p w14:paraId="4C10A94B" w14:textId="34E5A54C" w:rsidR="00836298" w:rsidRPr="008F0DCB" w:rsidRDefault="00836298" w:rsidP="00836298">
      <w:pPr>
        <w:jc w:val="both"/>
      </w:pPr>
      <w:r w:rsidRPr="008F0DCB">
        <w:t xml:space="preserve">8) sõiduauto (edaspidi </w:t>
      </w:r>
      <w:r w:rsidRPr="00A24164">
        <w:rPr>
          <w:i/>
          <w:iCs/>
        </w:rPr>
        <w:t>M1-kategooria</w:t>
      </w:r>
      <w:r w:rsidR="00A049D3" w:rsidRPr="00A24164">
        <w:rPr>
          <w:i/>
          <w:iCs/>
        </w:rPr>
        <w:t xml:space="preserve"> mootorsõiduk</w:t>
      </w:r>
      <w:r w:rsidRPr="008F0DCB">
        <w:t>);</w:t>
      </w:r>
    </w:p>
    <w:p w14:paraId="363B7FAF" w14:textId="37D81473" w:rsidR="00836298" w:rsidRPr="008F0DCB" w:rsidRDefault="00836298" w:rsidP="00836298">
      <w:pPr>
        <w:jc w:val="both"/>
      </w:pPr>
      <w:r w:rsidRPr="008F0DCB">
        <w:t xml:space="preserve">9) kuni 3500-kilogrammise täismassiga veoauto (edaspidi </w:t>
      </w:r>
      <w:r w:rsidRPr="00A24164">
        <w:rPr>
          <w:i/>
          <w:iCs/>
        </w:rPr>
        <w:t>N1-kategooria</w:t>
      </w:r>
      <w:r w:rsidR="00A049D3" w:rsidRPr="00A24164">
        <w:rPr>
          <w:i/>
          <w:iCs/>
        </w:rPr>
        <w:t xml:space="preserve"> mootorsõiduk</w:t>
      </w:r>
      <w:r w:rsidRPr="008F0DCB">
        <w:t>).</w:t>
      </w:r>
    </w:p>
    <w:p w14:paraId="239E2375" w14:textId="77777777" w:rsidR="00836298" w:rsidRPr="008F0DCB" w:rsidRDefault="00836298" w:rsidP="00836298">
      <w:pPr>
        <w:jc w:val="both"/>
      </w:pPr>
    </w:p>
    <w:p w14:paraId="2FC7FE35" w14:textId="04C312E7" w:rsidR="00836298" w:rsidRPr="008F0DCB" w:rsidRDefault="00836298" w:rsidP="00836298">
      <w:pPr>
        <w:jc w:val="both"/>
      </w:pPr>
      <w:r w:rsidRPr="008F0DCB">
        <w:t>(2) Käesoleva paragrahvi lõike 1 punktides 1–3, 6, 8 ja 9 nimetatud sõidukite kategooriatega hõlmatakse ka nende alamkategooriad.</w:t>
      </w:r>
    </w:p>
    <w:bookmarkEnd w:id="1"/>
    <w:bookmarkEnd w:id="0"/>
    <w:bookmarkEnd w:id="2"/>
    <w:p w14:paraId="3F34B287" w14:textId="63B1BF1B" w:rsidR="0087314D" w:rsidRPr="008F0DCB" w:rsidRDefault="0087314D" w:rsidP="00252541">
      <w:pPr>
        <w:jc w:val="both"/>
      </w:pPr>
    </w:p>
    <w:p w14:paraId="34FD5563" w14:textId="32016D87" w:rsidR="0087314D" w:rsidRPr="008F0DCB" w:rsidRDefault="0087314D" w:rsidP="00252541">
      <w:pPr>
        <w:jc w:val="both"/>
        <w:rPr>
          <w:b/>
          <w:bCs/>
        </w:rPr>
      </w:pPr>
      <w:bookmarkStart w:id="3" w:name="_Hlk145314680"/>
      <w:r w:rsidRPr="008F0DCB">
        <w:rPr>
          <w:b/>
          <w:bCs/>
        </w:rPr>
        <w:t xml:space="preserve">§ </w:t>
      </w:r>
      <w:r w:rsidR="00894FB2" w:rsidRPr="008F0DCB">
        <w:rPr>
          <w:b/>
          <w:bCs/>
        </w:rPr>
        <w:t>3</w:t>
      </w:r>
      <w:r w:rsidRPr="008F0DCB">
        <w:rPr>
          <w:b/>
          <w:bCs/>
        </w:rPr>
        <w:t xml:space="preserve">. </w:t>
      </w:r>
      <w:r w:rsidR="005442EF" w:rsidRPr="008F0DCB">
        <w:rPr>
          <w:b/>
          <w:bCs/>
        </w:rPr>
        <w:t>Maksu o</w:t>
      </w:r>
      <w:r w:rsidRPr="008F0DCB">
        <w:rPr>
          <w:b/>
          <w:bCs/>
        </w:rPr>
        <w:t>bjekt</w:t>
      </w:r>
    </w:p>
    <w:p w14:paraId="0E80782C" w14:textId="718EE87A" w:rsidR="0087314D" w:rsidRPr="008F0DCB" w:rsidRDefault="0087314D" w:rsidP="00252541">
      <w:pPr>
        <w:jc w:val="both"/>
      </w:pPr>
    </w:p>
    <w:p w14:paraId="471A2AC1" w14:textId="350DA08C" w:rsidR="00776C31" w:rsidRPr="008F0DCB" w:rsidRDefault="009F450C" w:rsidP="00252541">
      <w:pPr>
        <w:jc w:val="both"/>
      </w:pPr>
      <w:r w:rsidRPr="008F0DCB">
        <w:t>Mootorsõiduki</w:t>
      </w:r>
      <w:r w:rsidR="00F64BAF" w:rsidRPr="008F0DCB">
        <w:t>maksu objekt on</w:t>
      </w:r>
      <w:r w:rsidR="00776C31" w:rsidRPr="008F0DCB">
        <w:t>:</w:t>
      </w:r>
    </w:p>
    <w:p w14:paraId="7F787E62" w14:textId="1D6D8282" w:rsidR="0087314D" w:rsidRPr="008F0DCB" w:rsidRDefault="00776C31" w:rsidP="00252541">
      <w:pPr>
        <w:jc w:val="both"/>
      </w:pPr>
      <w:r w:rsidRPr="008F0DCB">
        <w:t>1)</w:t>
      </w:r>
      <w:r w:rsidR="000628F0" w:rsidRPr="008F0DCB">
        <w:t xml:space="preserve"> </w:t>
      </w:r>
      <w:r w:rsidR="0087314D" w:rsidRPr="008F0DCB">
        <w:t xml:space="preserve">liiklusregistris </w:t>
      </w:r>
      <w:r w:rsidR="00365022" w:rsidRPr="008F0DCB">
        <w:t>registreeritu</w:t>
      </w:r>
      <w:r w:rsidR="00C230DC" w:rsidRPr="008F0DCB">
        <w:t>d</w:t>
      </w:r>
      <w:r w:rsidR="0087314D" w:rsidRPr="008F0DCB">
        <w:t xml:space="preserve"> mootorsõiduk</w:t>
      </w:r>
      <w:r w:rsidRPr="008F0DCB">
        <w:t>;</w:t>
      </w:r>
    </w:p>
    <w:p w14:paraId="250164E0" w14:textId="7A3B72BE" w:rsidR="00964024" w:rsidRPr="008F0DCB" w:rsidRDefault="00776C31" w:rsidP="00252541">
      <w:pPr>
        <w:jc w:val="both"/>
      </w:pPr>
      <w:r w:rsidRPr="008F0DCB">
        <w:t xml:space="preserve">2) </w:t>
      </w:r>
      <w:bookmarkStart w:id="4" w:name="_Hlk145866597"/>
      <w:r w:rsidRPr="008F0DCB">
        <w:t>liiklusregistrist ajutiselt kustutatud või peatatud registrikandega mootorsõiduk</w:t>
      </w:r>
      <w:bookmarkEnd w:id="4"/>
      <w:r w:rsidRPr="008F0DCB">
        <w:t>.</w:t>
      </w:r>
    </w:p>
    <w:p w14:paraId="5E6CA4EF" w14:textId="6DE4365B" w:rsidR="00E72970" w:rsidRPr="008F0DCB" w:rsidRDefault="00E72970" w:rsidP="00252541">
      <w:pPr>
        <w:jc w:val="both"/>
      </w:pPr>
    </w:p>
    <w:p w14:paraId="5ED648A1" w14:textId="7C439CA8" w:rsidR="00E72970" w:rsidRPr="008F0DCB" w:rsidRDefault="00E72970" w:rsidP="00E72970">
      <w:pPr>
        <w:jc w:val="both"/>
        <w:rPr>
          <w:b/>
        </w:rPr>
      </w:pPr>
      <w:r w:rsidRPr="008F0DCB">
        <w:rPr>
          <w:b/>
        </w:rPr>
        <w:t xml:space="preserve">§ 4. </w:t>
      </w:r>
      <w:r w:rsidR="009F450C" w:rsidRPr="008F0DCB">
        <w:rPr>
          <w:b/>
        </w:rPr>
        <w:t>M</w:t>
      </w:r>
      <w:r w:rsidRPr="008F0DCB">
        <w:rPr>
          <w:b/>
        </w:rPr>
        <w:t>aksu laekumine</w:t>
      </w:r>
    </w:p>
    <w:p w14:paraId="5DAD2027" w14:textId="77777777" w:rsidR="00E72970" w:rsidRPr="008F0DCB" w:rsidRDefault="00E72970" w:rsidP="00E72970">
      <w:pPr>
        <w:jc w:val="both"/>
      </w:pPr>
    </w:p>
    <w:p w14:paraId="55B765F0" w14:textId="77777777" w:rsidR="00E72970" w:rsidRPr="008F0DCB" w:rsidRDefault="00E72970" w:rsidP="00E72970">
      <w:pPr>
        <w:jc w:val="both"/>
      </w:pPr>
      <w:r w:rsidRPr="008F0DCB">
        <w:t xml:space="preserve">Mootorsõidukimaks laekub riigieelarvesse. </w:t>
      </w:r>
    </w:p>
    <w:bookmarkEnd w:id="3"/>
    <w:p w14:paraId="1B42993F" w14:textId="549BC2C0" w:rsidR="007A1AFA" w:rsidRPr="008F0DCB" w:rsidRDefault="007A1AFA" w:rsidP="00252541">
      <w:pPr>
        <w:jc w:val="both"/>
        <w:rPr>
          <w:b/>
        </w:rPr>
      </w:pPr>
    </w:p>
    <w:p w14:paraId="14710FD9" w14:textId="4A3CE508" w:rsidR="006C664A" w:rsidRPr="008F0DCB" w:rsidRDefault="0066684E" w:rsidP="00252541">
      <w:pPr>
        <w:jc w:val="center"/>
        <w:rPr>
          <w:b/>
        </w:rPr>
      </w:pPr>
      <w:r w:rsidRPr="008F0DCB">
        <w:rPr>
          <w:b/>
        </w:rPr>
        <w:t>2</w:t>
      </w:r>
      <w:r w:rsidR="006C664A" w:rsidRPr="008F0DCB">
        <w:rPr>
          <w:b/>
        </w:rPr>
        <w:t>. peatükk</w:t>
      </w:r>
    </w:p>
    <w:p w14:paraId="3B30B208" w14:textId="0F9C70D3" w:rsidR="00AC6CAB" w:rsidRPr="008F0DCB" w:rsidRDefault="009F450C" w:rsidP="00F64BAF">
      <w:pPr>
        <w:jc w:val="center"/>
        <w:rPr>
          <w:b/>
        </w:rPr>
      </w:pPr>
      <w:r w:rsidRPr="008F0DCB">
        <w:rPr>
          <w:b/>
        </w:rPr>
        <w:t>Mootorsõiduki</w:t>
      </w:r>
      <w:r w:rsidR="00F64BAF" w:rsidRPr="008F0DCB">
        <w:rPr>
          <w:b/>
        </w:rPr>
        <w:t>maks</w:t>
      </w:r>
      <w:r w:rsidR="00A92DA2" w:rsidRPr="008F0DCB">
        <w:rPr>
          <w:b/>
        </w:rPr>
        <w:t>u tasumise kord</w:t>
      </w:r>
    </w:p>
    <w:p w14:paraId="24B36854" w14:textId="11B6293A" w:rsidR="006C664A" w:rsidRPr="008F0DCB" w:rsidRDefault="006C664A" w:rsidP="00252541">
      <w:pPr>
        <w:jc w:val="both"/>
      </w:pPr>
    </w:p>
    <w:p w14:paraId="14583DDC" w14:textId="37261DFB" w:rsidR="006C664A" w:rsidRPr="008F0DCB" w:rsidRDefault="00F17BB7" w:rsidP="00252541">
      <w:pPr>
        <w:jc w:val="both"/>
        <w:rPr>
          <w:b/>
        </w:rPr>
      </w:pPr>
      <w:r w:rsidRPr="008F0DCB">
        <w:rPr>
          <w:b/>
        </w:rPr>
        <w:t xml:space="preserve">§ </w:t>
      </w:r>
      <w:r w:rsidR="00A92DA2" w:rsidRPr="008F0DCB">
        <w:rPr>
          <w:b/>
        </w:rPr>
        <w:t>5</w:t>
      </w:r>
      <w:r w:rsidRPr="008F0DCB">
        <w:rPr>
          <w:b/>
        </w:rPr>
        <w:t>. Maksumaksja</w:t>
      </w:r>
    </w:p>
    <w:p w14:paraId="2749D831" w14:textId="56F79B2D" w:rsidR="006C664A" w:rsidRPr="008F0DCB" w:rsidRDefault="006C664A" w:rsidP="00252541">
      <w:pPr>
        <w:jc w:val="both"/>
      </w:pPr>
    </w:p>
    <w:p w14:paraId="3FD0D63A" w14:textId="7E03932B" w:rsidR="00F26440" w:rsidRPr="008F0DCB" w:rsidRDefault="009F450C" w:rsidP="00F26440">
      <w:pPr>
        <w:jc w:val="both"/>
      </w:pPr>
      <w:bookmarkStart w:id="5" w:name="_Hlk145587339"/>
      <w:r w:rsidRPr="008F0DCB">
        <w:lastRenderedPageBreak/>
        <w:t>Mootorsõiduki</w:t>
      </w:r>
      <w:r w:rsidR="006C664A" w:rsidRPr="008F0DCB">
        <w:t>maksu maksa</w:t>
      </w:r>
      <w:r w:rsidR="00E07B8C" w:rsidRPr="008F0DCB">
        <w:t>b</w:t>
      </w:r>
      <w:r w:rsidR="00F26440" w:rsidRPr="008F0DCB">
        <w:t>:</w:t>
      </w:r>
      <w:r w:rsidR="006C664A" w:rsidRPr="008F0DCB">
        <w:t xml:space="preserve"> </w:t>
      </w:r>
    </w:p>
    <w:p w14:paraId="03503B43" w14:textId="673EE4D0" w:rsidR="00F26440" w:rsidRPr="008F0DCB" w:rsidRDefault="00F26440" w:rsidP="00F26440">
      <w:r w:rsidRPr="008F0DCB">
        <w:t>1)</w:t>
      </w:r>
      <w:r w:rsidR="00F73919" w:rsidRPr="008F0DCB">
        <w:t xml:space="preserve"> </w:t>
      </w:r>
      <w:r w:rsidR="006C664A" w:rsidRPr="008F0DCB">
        <w:t>mootorsõiduk</w:t>
      </w:r>
      <w:r w:rsidR="00E07B8C" w:rsidRPr="008F0DCB">
        <w:t>i omanik</w:t>
      </w:r>
      <w:r w:rsidR="00A049D3">
        <w:t xml:space="preserve"> või</w:t>
      </w:r>
      <w:r w:rsidR="00AD2444" w:rsidRPr="008F0DCB">
        <w:t xml:space="preserve"> </w:t>
      </w:r>
    </w:p>
    <w:p w14:paraId="712CF150" w14:textId="6971BA52" w:rsidR="006C664A" w:rsidRPr="008F0DCB" w:rsidRDefault="00F26440" w:rsidP="00CB5F23">
      <w:r w:rsidRPr="008F0DCB">
        <w:t xml:space="preserve">2) </w:t>
      </w:r>
      <w:r w:rsidR="00AD2444" w:rsidRPr="008F0DCB">
        <w:t xml:space="preserve">liiklusseaduse </w:t>
      </w:r>
      <w:r w:rsidRPr="008F0DCB">
        <w:t xml:space="preserve">§ 2 punkti 93 </w:t>
      </w:r>
      <w:r w:rsidR="00AD2444" w:rsidRPr="008F0DCB">
        <w:t>tähenduses vastutava kasutaja olemasolul</w:t>
      </w:r>
      <w:r w:rsidR="00E07B8C" w:rsidRPr="008F0DCB">
        <w:t xml:space="preserve"> vastutav kasutaja</w:t>
      </w:r>
      <w:r w:rsidRPr="008F0DCB">
        <w:t>.</w:t>
      </w:r>
      <w:r w:rsidR="006C664A" w:rsidRPr="008F0DCB">
        <w:t xml:space="preserve"> </w:t>
      </w:r>
      <w:bookmarkStart w:id="6" w:name="_Hlk145587603"/>
      <w:bookmarkEnd w:id="5"/>
    </w:p>
    <w:bookmarkEnd w:id="6"/>
    <w:p w14:paraId="74090335" w14:textId="77777777" w:rsidR="006C664A" w:rsidRPr="008F0DCB" w:rsidRDefault="006C664A" w:rsidP="00252541">
      <w:pPr>
        <w:jc w:val="both"/>
      </w:pPr>
    </w:p>
    <w:p w14:paraId="3C572E1D" w14:textId="0A605A84" w:rsidR="006C664A" w:rsidRPr="008F0DCB" w:rsidRDefault="006C664A" w:rsidP="00252541">
      <w:pPr>
        <w:jc w:val="both"/>
        <w:rPr>
          <w:b/>
        </w:rPr>
      </w:pPr>
      <w:r w:rsidRPr="008F0DCB">
        <w:rPr>
          <w:b/>
        </w:rPr>
        <w:t xml:space="preserve">§ </w:t>
      </w:r>
      <w:r w:rsidR="00A92DA2" w:rsidRPr="008F0DCB">
        <w:rPr>
          <w:b/>
        </w:rPr>
        <w:t>6</w:t>
      </w:r>
      <w:r w:rsidRPr="008F0DCB">
        <w:rPr>
          <w:b/>
        </w:rPr>
        <w:t>. Maksukohustus</w:t>
      </w:r>
    </w:p>
    <w:p w14:paraId="10837851" w14:textId="1EAB6FF4" w:rsidR="006C664A" w:rsidRPr="008F0DCB" w:rsidRDefault="006C664A" w:rsidP="00252541">
      <w:pPr>
        <w:jc w:val="both"/>
      </w:pPr>
    </w:p>
    <w:p w14:paraId="6A406C24" w14:textId="09FD2018" w:rsidR="00D928ED" w:rsidRPr="008F0DCB" w:rsidRDefault="00A049D3" w:rsidP="00252541">
      <w:pPr>
        <w:jc w:val="both"/>
      </w:pPr>
      <w:bookmarkStart w:id="7" w:name="_Hlk145499757"/>
      <w:r>
        <w:t xml:space="preserve">(1) </w:t>
      </w:r>
      <w:r w:rsidR="009F450C" w:rsidRPr="008F0DCB">
        <w:t>Mootorsõidukim</w:t>
      </w:r>
      <w:r w:rsidR="006C664A" w:rsidRPr="008F0DCB">
        <w:t>aksu</w:t>
      </w:r>
      <w:r w:rsidR="009F450C" w:rsidRPr="008F0DCB">
        <w:t xml:space="preserve"> </w:t>
      </w:r>
      <w:r w:rsidR="006C664A" w:rsidRPr="008F0DCB">
        <w:t xml:space="preserve">kohustus </w:t>
      </w:r>
      <w:r w:rsidR="00E07B8C" w:rsidRPr="008F0DCB">
        <w:t>on isikul, kes</w:t>
      </w:r>
      <w:r w:rsidR="00D928ED" w:rsidRPr="008F0DCB">
        <w:t>:</w:t>
      </w:r>
    </w:p>
    <w:p w14:paraId="45517752" w14:textId="7E174E30" w:rsidR="00BD5A4C" w:rsidRPr="008F0DCB" w:rsidRDefault="00D928ED" w:rsidP="00252541">
      <w:pPr>
        <w:jc w:val="both"/>
      </w:pPr>
      <w:r w:rsidRPr="008F0DCB">
        <w:t>1)</w:t>
      </w:r>
      <w:r w:rsidR="006C664A" w:rsidRPr="008F0DCB">
        <w:t xml:space="preserve"> </w:t>
      </w:r>
      <w:r w:rsidR="00BD5A4C" w:rsidRPr="008F0DCB">
        <w:t xml:space="preserve">on maksustamisperioodi </w:t>
      </w:r>
      <w:r w:rsidR="006C664A" w:rsidRPr="008F0DCB">
        <w:t>1. jaanuari</w:t>
      </w:r>
      <w:r w:rsidR="00BD5A4C" w:rsidRPr="008F0DCB">
        <w:t xml:space="preserve"> seisuga liiklusregistri andmete kohaselt sõiduk</w:t>
      </w:r>
      <w:r w:rsidR="00AE5713" w:rsidRPr="008F0DCB">
        <w:t>i</w:t>
      </w:r>
      <w:r w:rsidR="00BD5A4C" w:rsidRPr="008F0DCB">
        <w:t xml:space="preserve"> omanik või </w:t>
      </w:r>
      <w:r w:rsidR="00E07B8C" w:rsidRPr="008F0DCB">
        <w:t xml:space="preserve">vastutav </w:t>
      </w:r>
      <w:r w:rsidR="00BD5A4C" w:rsidRPr="008F0DCB">
        <w:t>kasutaja</w:t>
      </w:r>
      <w:r w:rsidR="00B013D9" w:rsidRPr="008F0DCB">
        <w:t xml:space="preserve"> või</w:t>
      </w:r>
    </w:p>
    <w:p w14:paraId="18CEDFE4" w14:textId="02EDA15D" w:rsidR="00762135" w:rsidRDefault="00BD5A4C" w:rsidP="00252541">
      <w:pPr>
        <w:jc w:val="both"/>
      </w:pPr>
      <w:r w:rsidRPr="008F0DCB">
        <w:t xml:space="preserve">2) </w:t>
      </w:r>
      <w:r w:rsidR="00984247" w:rsidRPr="008F0DCB">
        <w:t xml:space="preserve">on </w:t>
      </w:r>
      <w:r w:rsidRPr="008F0DCB">
        <w:t>kant</w:t>
      </w:r>
      <w:r w:rsidR="00984247" w:rsidRPr="008F0DCB">
        <w:t>ud</w:t>
      </w:r>
      <w:r w:rsidRPr="008F0DCB">
        <w:t xml:space="preserve"> </w:t>
      </w:r>
      <w:commentRangeStart w:id="8"/>
      <w:r w:rsidRPr="008F0DCB">
        <w:t xml:space="preserve">maksustamisperioodi </w:t>
      </w:r>
      <w:del w:id="9" w:author="Mari Koik" w:date="2023-12-03T14:40:00Z">
        <w:r w:rsidRPr="008F0DCB" w:rsidDel="00842668">
          <w:delText xml:space="preserve">jooksul </w:delText>
        </w:r>
      </w:del>
      <w:ins w:id="10" w:author="Mari Koik" w:date="2023-12-03T14:40:00Z">
        <w:r w:rsidR="00842668">
          <w:t>keste</w:t>
        </w:r>
        <w:r w:rsidR="00842668" w:rsidRPr="008F0DCB">
          <w:t xml:space="preserve">l </w:t>
        </w:r>
      </w:ins>
      <w:commentRangeEnd w:id="8"/>
      <w:ins w:id="11" w:author="Mari Koik" w:date="2023-12-03T14:42:00Z">
        <w:r w:rsidR="00892D5A">
          <w:rPr>
            <w:rStyle w:val="Kommentaariviide"/>
          </w:rPr>
          <w:commentReference w:id="8"/>
        </w:r>
      </w:ins>
      <w:r w:rsidRPr="008F0DCB">
        <w:t xml:space="preserve">mootorsõiduki </w:t>
      </w:r>
      <w:r w:rsidR="002B5343" w:rsidRPr="008F0DCB">
        <w:t xml:space="preserve">Eesti </w:t>
      </w:r>
      <w:r w:rsidRPr="008F0DCB">
        <w:t xml:space="preserve">liiklusregistris esmakordsel registreerimisel mootorsõiduki omanikuks või </w:t>
      </w:r>
      <w:r w:rsidR="00E07B8C" w:rsidRPr="008F0DCB">
        <w:t xml:space="preserve">vastutavaks </w:t>
      </w:r>
      <w:r w:rsidRPr="008F0DCB">
        <w:t xml:space="preserve">kasutajaks. </w:t>
      </w:r>
    </w:p>
    <w:p w14:paraId="6AE3C74F" w14:textId="7059CBE5" w:rsidR="00A049D3" w:rsidRDefault="00A049D3" w:rsidP="00252541">
      <w:pPr>
        <w:jc w:val="both"/>
      </w:pPr>
    </w:p>
    <w:p w14:paraId="032A504E" w14:textId="77777777" w:rsidR="00A049D3" w:rsidRPr="008F0DCB" w:rsidRDefault="00A049D3" w:rsidP="00A049D3">
      <w:pPr>
        <w:jc w:val="both"/>
      </w:pPr>
      <w:r>
        <w:t>(2) Kui käesoleva paragrahvi lõikes 1 nimetatud ajal on liiklusregistri andmetel sõidukil vastutav kasutaja, siis on maksukohustus temal.</w:t>
      </w:r>
    </w:p>
    <w:bookmarkEnd w:id="7"/>
    <w:p w14:paraId="585CB403" w14:textId="7772AF5A" w:rsidR="006C664A" w:rsidRPr="008F0DCB" w:rsidRDefault="006C664A" w:rsidP="00252541">
      <w:pPr>
        <w:jc w:val="both"/>
      </w:pPr>
    </w:p>
    <w:p w14:paraId="674C7E1C" w14:textId="6E6A9B69" w:rsidR="006C664A" w:rsidRPr="008F0DCB" w:rsidRDefault="006C664A" w:rsidP="00252541">
      <w:pPr>
        <w:jc w:val="both"/>
        <w:rPr>
          <w:b/>
        </w:rPr>
      </w:pPr>
      <w:r w:rsidRPr="008F0DCB">
        <w:rPr>
          <w:b/>
        </w:rPr>
        <w:t xml:space="preserve">§ </w:t>
      </w:r>
      <w:r w:rsidR="00A92DA2" w:rsidRPr="008F0DCB">
        <w:rPr>
          <w:b/>
        </w:rPr>
        <w:t>7</w:t>
      </w:r>
      <w:r w:rsidRPr="008F0DCB">
        <w:rPr>
          <w:b/>
        </w:rPr>
        <w:t>. Maksustamisperiood</w:t>
      </w:r>
      <w:r w:rsidR="00F75E51" w:rsidRPr="008F0DCB">
        <w:rPr>
          <w:b/>
        </w:rPr>
        <w:t xml:space="preserve"> ja </w:t>
      </w:r>
      <w:r w:rsidR="00E15853" w:rsidRPr="008F0DCB">
        <w:rPr>
          <w:b/>
        </w:rPr>
        <w:t>maksu tasumine</w:t>
      </w:r>
    </w:p>
    <w:p w14:paraId="7C8EEBDC" w14:textId="77777777" w:rsidR="006C664A" w:rsidRPr="008F0DCB" w:rsidRDefault="006C664A" w:rsidP="00252541">
      <w:pPr>
        <w:jc w:val="both"/>
        <w:rPr>
          <w:rFonts w:cs="Times New Roman"/>
          <w:szCs w:val="24"/>
        </w:rPr>
      </w:pPr>
    </w:p>
    <w:p w14:paraId="30942E26" w14:textId="77777777" w:rsidR="00A049D3" w:rsidRDefault="006C664A" w:rsidP="00252541">
      <w:pPr>
        <w:jc w:val="both"/>
        <w:rPr>
          <w:rFonts w:cs="Times New Roman"/>
          <w:szCs w:val="24"/>
        </w:rPr>
      </w:pPr>
      <w:r w:rsidRPr="008F0DCB">
        <w:rPr>
          <w:rFonts w:cs="Times New Roman"/>
          <w:szCs w:val="24"/>
        </w:rPr>
        <w:t xml:space="preserve">(1) </w:t>
      </w:r>
      <w:r w:rsidR="009F450C" w:rsidRPr="008F0DCB">
        <w:rPr>
          <w:rFonts w:cs="Times New Roman"/>
          <w:szCs w:val="24"/>
        </w:rPr>
        <w:t>Mootorsõiduki</w:t>
      </w:r>
      <w:r w:rsidRPr="008F0DCB">
        <w:rPr>
          <w:rFonts w:cs="Times New Roman"/>
          <w:szCs w:val="24"/>
        </w:rPr>
        <w:t>maksuga maksustamis</w:t>
      </w:r>
      <w:r w:rsidR="00A049D3">
        <w:rPr>
          <w:rFonts w:cs="Times New Roman"/>
          <w:szCs w:val="24"/>
        </w:rPr>
        <w:t xml:space="preserve">e </w:t>
      </w:r>
      <w:r w:rsidRPr="008F0DCB">
        <w:rPr>
          <w:rFonts w:cs="Times New Roman"/>
          <w:szCs w:val="24"/>
        </w:rPr>
        <w:t xml:space="preserve">periood on üks kalendriaasta. </w:t>
      </w:r>
    </w:p>
    <w:p w14:paraId="0BC70027" w14:textId="77777777" w:rsidR="00A049D3" w:rsidRDefault="00A049D3" w:rsidP="00252541">
      <w:pPr>
        <w:jc w:val="both"/>
        <w:rPr>
          <w:rFonts w:cs="Times New Roman"/>
          <w:szCs w:val="24"/>
        </w:rPr>
      </w:pPr>
    </w:p>
    <w:p w14:paraId="11FB4226" w14:textId="6E03A969" w:rsidR="006C664A" w:rsidRPr="008F0DCB" w:rsidRDefault="00A049D3" w:rsidP="00252541">
      <w:pPr>
        <w:jc w:val="both"/>
        <w:rPr>
          <w:rFonts w:cs="Times New Roman"/>
          <w:szCs w:val="24"/>
        </w:rPr>
      </w:pPr>
      <w:r>
        <w:rPr>
          <w:rFonts w:cs="Times New Roman"/>
          <w:szCs w:val="24"/>
        </w:rPr>
        <w:t xml:space="preserve">(2) </w:t>
      </w:r>
      <w:r w:rsidR="00F45874" w:rsidRPr="008F0DCB">
        <w:rPr>
          <w:rFonts w:cs="Times New Roman"/>
          <w:szCs w:val="24"/>
        </w:rPr>
        <w:t>Kui mootorsõiduk registreeritakse liiklusregistris es</w:t>
      </w:r>
      <w:r>
        <w:rPr>
          <w:rFonts w:cs="Times New Roman"/>
          <w:szCs w:val="24"/>
        </w:rPr>
        <w:t>makordselt</w:t>
      </w:r>
      <w:r w:rsidR="00F45874" w:rsidRPr="008F0DCB">
        <w:rPr>
          <w:rFonts w:cs="Times New Roman"/>
          <w:szCs w:val="24"/>
        </w:rPr>
        <w:t xml:space="preserve"> </w:t>
      </w:r>
      <w:ins w:id="12" w:author="Mari Koik" w:date="2023-12-03T14:38:00Z">
        <w:r w:rsidR="00267D31">
          <w:rPr>
            <w:rFonts w:cs="Times New Roman"/>
            <w:szCs w:val="24"/>
          </w:rPr>
          <w:t>maksustamisperi</w:t>
        </w:r>
        <w:r w:rsidR="00842668">
          <w:rPr>
            <w:rFonts w:cs="Times New Roman"/>
            <w:szCs w:val="24"/>
          </w:rPr>
          <w:t xml:space="preserve">oodi </w:t>
        </w:r>
      </w:ins>
      <w:ins w:id="13" w:author="Mari Koik" w:date="2023-12-03T14:40:00Z">
        <w:r w:rsidR="00842668">
          <w:rPr>
            <w:rFonts w:cs="Times New Roman"/>
            <w:szCs w:val="24"/>
          </w:rPr>
          <w:t>keste</w:t>
        </w:r>
      </w:ins>
      <w:ins w:id="14" w:author="Mari Koik" w:date="2023-12-03T14:38:00Z">
        <w:r w:rsidR="00842668">
          <w:rPr>
            <w:rFonts w:cs="Times New Roman"/>
            <w:szCs w:val="24"/>
          </w:rPr>
          <w:t>l</w:t>
        </w:r>
        <w:del w:id="15" w:author="Kärt Voor" w:date="2023-12-04T10:41:00Z">
          <w:r w:rsidR="00842668" w:rsidDel="00EA49A4">
            <w:rPr>
              <w:rFonts w:cs="Times New Roman"/>
              <w:szCs w:val="24"/>
            </w:rPr>
            <w:delText xml:space="preserve"> ehk </w:delText>
          </w:r>
        </w:del>
      </w:ins>
      <w:del w:id="16" w:author="Kärt Voor" w:date="2023-12-04T10:41:00Z">
        <w:r w:rsidR="00F45874" w:rsidRPr="008F0DCB" w:rsidDel="00EA49A4">
          <w:rPr>
            <w:rFonts w:cs="Times New Roman"/>
            <w:szCs w:val="24"/>
          </w:rPr>
          <w:delText>pärast 1. jaanuari</w:delText>
        </w:r>
      </w:del>
      <w:r w:rsidR="00F45874" w:rsidRPr="008F0DCB">
        <w:rPr>
          <w:rFonts w:cs="Times New Roman"/>
          <w:szCs w:val="24"/>
        </w:rPr>
        <w:t xml:space="preserve">, </w:t>
      </w:r>
      <w:del w:id="17" w:author="Mari Koik" w:date="2023-12-03T14:39:00Z">
        <w:r w:rsidR="00F45874" w:rsidRPr="008F0DCB" w:rsidDel="00842668">
          <w:rPr>
            <w:rFonts w:cs="Times New Roman"/>
            <w:szCs w:val="24"/>
          </w:rPr>
          <w:delText xml:space="preserve">siis </w:delText>
        </w:r>
      </w:del>
      <w:r w:rsidR="00F45874" w:rsidRPr="008F0DCB">
        <w:rPr>
          <w:rFonts w:cs="Times New Roman"/>
          <w:szCs w:val="24"/>
        </w:rPr>
        <w:t>arv</w:t>
      </w:r>
      <w:r>
        <w:rPr>
          <w:rFonts w:cs="Times New Roman"/>
          <w:szCs w:val="24"/>
        </w:rPr>
        <w:t>utatakse</w:t>
      </w:r>
      <w:r w:rsidR="00F45874" w:rsidRPr="008F0DCB">
        <w:rPr>
          <w:rFonts w:cs="Times New Roman"/>
          <w:szCs w:val="24"/>
        </w:rPr>
        <w:t xml:space="preserve"> </w:t>
      </w:r>
      <w:r w:rsidR="00CE6EBA" w:rsidRPr="008F0DCB">
        <w:rPr>
          <w:rFonts w:cs="Times New Roman"/>
          <w:szCs w:val="24"/>
        </w:rPr>
        <w:t>mootorsõiduki</w:t>
      </w:r>
      <w:r w:rsidR="00F45874" w:rsidRPr="008F0DCB">
        <w:rPr>
          <w:rFonts w:cs="Times New Roman"/>
          <w:szCs w:val="24"/>
        </w:rPr>
        <w:t>maks käesoleva seaduse §</w:t>
      </w:r>
      <w:r>
        <w:rPr>
          <w:rFonts w:cs="Times New Roman"/>
          <w:szCs w:val="24"/>
        </w:rPr>
        <w:t>-s</w:t>
      </w:r>
      <w:r w:rsidR="00F45874" w:rsidRPr="008F0DCB">
        <w:rPr>
          <w:rFonts w:cs="Times New Roman"/>
          <w:szCs w:val="24"/>
        </w:rPr>
        <w:t xml:space="preserve"> </w:t>
      </w:r>
      <w:r w:rsidR="00836298" w:rsidRPr="008F0DCB">
        <w:rPr>
          <w:rFonts w:cs="Times New Roman"/>
          <w:szCs w:val="24"/>
        </w:rPr>
        <w:t>8</w:t>
      </w:r>
      <w:r w:rsidR="00F45874" w:rsidRPr="008F0DCB">
        <w:rPr>
          <w:rFonts w:cs="Times New Roman"/>
          <w:szCs w:val="24"/>
        </w:rPr>
        <w:t xml:space="preserve"> sätestatud korras.</w:t>
      </w:r>
    </w:p>
    <w:p w14:paraId="23E3D830" w14:textId="77777777" w:rsidR="00762135" w:rsidRPr="008F0DCB" w:rsidRDefault="00762135" w:rsidP="00252541">
      <w:pPr>
        <w:jc w:val="both"/>
        <w:rPr>
          <w:rFonts w:cs="Times New Roman"/>
          <w:szCs w:val="24"/>
        </w:rPr>
      </w:pPr>
    </w:p>
    <w:p w14:paraId="075DA37D" w14:textId="5464A239" w:rsidR="006C664A" w:rsidRPr="008F0DCB" w:rsidRDefault="00762135" w:rsidP="00252541">
      <w:pPr>
        <w:jc w:val="both"/>
        <w:rPr>
          <w:rFonts w:cs="Times New Roman"/>
          <w:szCs w:val="24"/>
          <w:shd w:val="clear" w:color="auto" w:fill="FFFFFF"/>
        </w:rPr>
      </w:pPr>
      <w:bookmarkStart w:id="18" w:name="_Hlk152577957"/>
      <w:r w:rsidRPr="008F0DCB">
        <w:rPr>
          <w:rFonts w:cs="Times New Roman"/>
          <w:szCs w:val="24"/>
          <w:shd w:val="clear" w:color="auto" w:fill="FFFFFF"/>
        </w:rPr>
        <w:t>(</w:t>
      </w:r>
      <w:r w:rsidR="00A049D3">
        <w:rPr>
          <w:rFonts w:cs="Times New Roman"/>
          <w:szCs w:val="24"/>
          <w:shd w:val="clear" w:color="auto" w:fill="FFFFFF"/>
        </w:rPr>
        <w:t>3</w:t>
      </w:r>
      <w:r w:rsidRPr="008F0DCB">
        <w:rPr>
          <w:rFonts w:cs="Times New Roman"/>
          <w:szCs w:val="24"/>
          <w:shd w:val="clear" w:color="auto" w:fill="FFFFFF"/>
        </w:rPr>
        <w:t xml:space="preserve">) </w:t>
      </w:r>
      <w:r w:rsidR="008971A4">
        <w:rPr>
          <w:rFonts w:cs="Times New Roman"/>
          <w:szCs w:val="24"/>
          <w:shd w:val="clear" w:color="auto" w:fill="FFFFFF"/>
        </w:rPr>
        <w:t>50</w:t>
      </w:r>
      <w:r w:rsidR="003A1885">
        <w:rPr>
          <w:rFonts w:cs="Times New Roman"/>
          <w:szCs w:val="24"/>
          <w:shd w:val="clear" w:color="auto" w:fill="FFFFFF"/>
        </w:rPr>
        <w:t xml:space="preserve"> protsenti </w:t>
      </w:r>
      <w:ins w:id="19" w:author="Kärt Voor" w:date="2023-12-04T10:26:00Z">
        <w:r w:rsidR="00A050E4">
          <w:rPr>
            <w:rFonts w:cs="Times New Roman"/>
            <w:szCs w:val="24"/>
            <w:shd w:val="clear" w:color="auto" w:fill="FFFFFF"/>
          </w:rPr>
          <w:t>M</w:t>
        </w:r>
      </w:ins>
      <w:del w:id="20" w:author="Kärt Voor" w:date="2023-12-04T10:26:00Z">
        <w:r w:rsidR="003A1885" w:rsidDel="00A050E4">
          <w:rPr>
            <w:rFonts w:cs="Times New Roman"/>
            <w:szCs w:val="24"/>
            <w:shd w:val="clear" w:color="auto" w:fill="FFFFFF"/>
          </w:rPr>
          <w:delText>m</w:delText>
        </w:r>
      </w:del>
      <w:r w:rsidR="009F450C" w:rsidRPr="008F0DCB">
        <w:rPr>
          <w:rFonts w:cs="Times New Roman"/>
          <w:szCs w:val="24"/>
          <w:shd w:val="clear" w:color="auto" w:fill="FFFFFF"/>
        </w:rPr>
        <w:t>ootorsõiduki</w:t>
      </w:r>
      <w:r w:rsidRPr="008F0DCB">
        <w:rPr>
          <w:rFonts w:cs="Times New Roman"/>
          <w:szCs w:val="24"/>
          <w:shd w:val="clear" w:color="auto" w:fill="FFFFFF"/>
        </w:rPr>
        <w:t>maks</w:t>
      </w:r>
      <w:r w:rsidR="003A1885">
        <w:rPr>
          <w:rFonts w:cs="Times New Roman"/>
          <w:szCs w:val="24"/>
          <w:shd w:val="clear" w:color="auto" w:fill="FFFFFF"/>
        </w:rPr>
        <w:t>ust</w:t>
      </w:r>
      <w:r w:rsidRPr="008F0DCB">
        <w:rPr>
          <w:rFonts w:cs="Times New Roman"/>
          <w:szCs w:val="24"/>
          <w:shd w:val="clear" w:color="auto" w:fill="FFFFFF"/>
        </w:rPr>
        <w:t xml:space="preserve"> </w:t>
      </w:r>
      <w:r w:rsidR="00E15853" w:rsidRPr="008F0DCB">
        <w:rPr>
          <w:rFonts w:cs="Times New Roman"/>
          <w:szCs w:val="24"/>
          <w:shd w:val="clear" w:color="auto" w:fill="FFFFFF"/>
        </w:rPr>
        <w:t>tasutakse</w:t>
      </w:r>
      <w:r w:rsidR="003A1885">
        <w:rPr>
          <w:rFonts w:cs="Times New Roman"/>
          <w:szCs w:val="24"/>
          <w:shd w:val="clear" w:color="auto" w:fill="FFFFFF"/>
        </w:rPr>
        <w:t xml:space="preserve"> </w:t>
      </w:r>
      <w:ins w:id="21" w:author="Kärt Voor" w:date="2023-12-04T10:26:00Z">
        <w:r w:rsidR="00A050E4">
          <w:rPr>
            <w:rFonts w:cs="Times New Roman"/>
            <w:szCs w:val="24"/>
            <w:shd w:val="clear" w:color="auto" w:fill="FFFFFF"/>
          </w:rPr>
          <w:t xml:space="preserve">50 protsenti </w:t>
        </w:r>
      </w:ins>
      <w:r w:rsidR="003A1885">
        <w:rPr>
          <w:rFonts w:cs="Times New Roman"/>
          <w:szCs w:val="24"/>
          <w:shd w:val="clear" w:color="auto" w:fill="FFFFFF"/>
        </w:rPr>
        <w:t>1. aprilliks</w:t>
      </w:r>
      <w:ins w:id="22" w:author="Kärt Voor" w:date="2023-12-04T10:27:00Z">
        <w:r w:rsidR="00A050E4">
          <w:rPr>
            <w:rFonts w:cs="Times New Roman"/>
            <w:szCs w:val="24"/>
            <w:shd w:val="clear" w:color="auto" w:fill="FFFFFF"/>
          </w:rPr>
          <w:t xml:space="preserve"> </w:t>
        </w:r>
        <w:commentRangeStart w:id="23"/>
        <w:r w:rsidR="00A050E4">
          <w:rPr>
            <w:rFonts w:cs="Times New Roman"/>
            <w:szCs w:val="24"/>
            <w:shd w:val="clear" w:color="auto" w:fill="FFFFFF"/>
          </w:rPr>
          <w:t>ja 50 protsenti</w:t>
        </w:r>
      </w:ins>
      <w:del w:id="24" w:author="Kärt Voor" w:date="2023-12-04T10:27:00Z">
        <w:r w:rsidR="003A1885" w:rsidDel="00A050E4">
          <w:rPr>
            <w:rFonts w:cs="Times New Roman"/>
            <w:szCs w:val="24"/>
            <w:shd w:val="clear" w:color="auto" w:fill="FFFFFF"/>
          </w:rPr>
          <w:delText>.</w:delText>
        </w:r>
      </w:del>
      <w:r w:rsidR="003A1885">
        <w:rPr>
          <w:rFonts w:cs="Times New Roman"/>
          <w:szCs w:val="24"/>
          <w:shd w:val="clear" w:color="auto" w:fill="FFFFFF"/>
        </w:rPr>
        <w:t xml:space="preserve"> </w:t>
      </w:r>
      <w:commentRangeEnd w:id="23"/>
      <w:r w:rsidR="00A050E4">
        <w:rPr>
          <w:rStyle w:val="Kommentaariviide"/>
        </w:rPr>
        <w:commentReference w:id="23"/>
      </w:r>
      <w:del w:id="25" w:author="Kärt Voor" w:date="2023-12-04T10:27:00Z">
        <w:r w:rsidR="003A1885" w:rsidDel="00A050E4">
          <w:rPr>
            <w:rFonts w:cs="Times New Roman"/>
            <w:szCs w:val="24"/>
            <w:shd w:val="clear" w:color="auto" w:fill="FFFFFF"/>
          </w:rPr>
          <w:delText>Ülejäänud osa mootorsõidukimaksust tasutakse</w:delText>
        </w:r>
        <w:r w:rsidRPr="008F0DCB" w:rsidDel="00A050E4">
          <w:rPr>
            <w:rFonts w:cs="Times New Roman"/>
            <w:szCs w:val="24"/>
            <w:shd w:val="clear" w:color="auto" w:fill="FFFFFF"/>
          </w:rPr>
          <w:delText xml:space="preserve"> </w:delText>
        </w:r>
      </w:del>
      <w:r w:rsidRPr="008F0DCB">
        <w:rPr>
          <w:rFonts w:cs="Times New Roman"/>
          <w:szCs w:val="24"/>
          <w:shd w:val="clear" w:color="auto" w:fill="FFFFFF"/>
        </w:rPr>
        <w:t>1. oktoobriks</w:t>
      </w:r>
      <w:r w:rsidR="00C731C3" w:rsidRPr="008F0DCB">
        <w:rPr>
          <w:rFonts w:cs="Times New Roman"/>
          <w:szCs w:val="24"/>
          <w:shd w:val="clear" w:color="auto" w:fill="FFFFFF"/>
        </w:rPr>
        <w:t>.</w:t>
      </w:r>
    </w:p>
    <w:bookmarkEnd w:id="18"/>
    <w:p w14:paraId="4B6A778B" w14:textId="4E78E883" w:rsidR="003B590D" w:rsidRPr="008F0DCB" w:rsidRDefault="003B590D" w:rsidP="00252541">
      <w:pPr>
        <w:jc w:val="both"/>
        <w:rPr>
          <w:rFonts w:cs="Times New Roman"/>
          <w:szCs w:val="24"/>
        </w:rPr>
      </w:pPr>
    </w:p>
    <w:p w14:paraId="0F7CBB57" w14:textId="2D753ABB" w:rsidR="003B590D" w:rsidRPr="008F0DCB" w:rsidRDefault="00EF242D" w:rsidP="00252541">
      <w:pPr>
        <w:jc w:val="both"/>
        <w:rPr>
          <w:rFonts w:cs="Times New Roman"/>
          <w:b/>
          <w:bCs/>
          <w:szCs w:val="24"/>
        </w:rPr>
      </w:pPr>
      <w:r w:rsidRPr="008F0DCB">
        <w:rPr>
          <w:rFonts w:cs="Times New Roman"/>
          <w:b/>
          <w:bCs/>
          <w:szCs w:val="24"/>
        </w:rPr>
        <w:t xml:space="preserve">§ </w:t>
      </w:r>
      <w:r w:rsidR="00A92DA2" w:rsidRPr="008F0DCB">
        <w:rPr>
          <w:rFonts w:cs="Times New Roman"/>
          <w:b/>
          <w:bCs/>
          <w:szCs w:val="24"/>
        </w:rPr>
        <w:t>8</w:t>
      </w:r>
      <w:r w:rsidR="003B590D" w:rsidRPr="008F0DCB">
        <w:rPr>
          <w:rFonts w:cs="Times New Roman"/>
          <w:b/>
          <w:bCs/>
          <w:szCs w:val="24"/>
        </w:rPr>
        <w:t xml:space="preserve">. </w:t>
      </w:r>
      <w:bookmarkStart w:id="26" w:name="_Hlk147574534"/>
      <w:r w:rsidR="003B590D" w:rsidRPr="008F0DCB">
        <w:rPr>
          <w:rFonts w:cs="Times New Roman"/>
          <w:b/>
          <w:bCs/>
          <w:szCs w:val="24"/>
        </w:rPr>
        <w:t xml:space="preserve">Maksustamisperioodi kestel registreeritud </w:t>
      </w:r>
      <w:r w:rsidRPr="008F0DCB">
        <w:rPr>
          <w:rFonts w:cs="Times New Roman"/>
          <w:b/>
          <w:bCs/>
          <w:szCs w:val="24"/>
        </w:rPr>
        <w:t>mootor</w:t>
      </w:r>
      <w:r w:rsidR="003B590D" w:rsidRPr="008F0DCB">
        <w:rPr>
          <w:rFonts w:cs="Times New Roman"/>
          <w:b/>
          <w:bCs/>
          <w:szCs w:val="24"/>
        </w:rPr>
        <w:t>sõiduki</w:t>
      </w:r>
      <w:r w:rsidR="00A049D3">
        <w:rPr>
          <w:rFonts w:cs="Times New Roman"/>
          <w:b/>
          <w:bCs/>
          <w:szCs w:val="24"/>
        </w:rPr>
        <w:t xml:space="preserve"> kohta</w:t>
      </w:r>
      <w:r w:rsidR="003B590D" w:rsidRPr="008F0DCB">
        <w:rPr>
          <w:rFonts w:cs="Times New Roman"/>
          <w:b/>
          <w:bCs/>
          <w:szCs w:val="24"/>
        </w:rPr>
        <w:t xml:space="preserve"> </w:t>
      </w:r>
      <w:r w:rsidR="009F450C" w:rsidRPr="008F0DCB">
        <w:rPr>
          <w:rFonts w:cs="Times New Roman"/>
          <w:b/>
          <w:bCs/>
          <w:szCs w:val="24"/>
        </w:rPr>
        <w:t>mootorsõiduki</w:t>
      </w:r>
      <w:r w:rsidR="003B590D" w:rsidRPr="008F0DCB">
        <w:rPr>
          <w:rFonts w:cs="Times New Roman"/>
          <w:b/>
          <w:bCs/>
          <w:szCs w:val="24"/>
        </w:rPr>
        <w:t xml:space="preserve">maksu </w:t>
      </w:r>
      <w:r w:rsidRPr="008F0DCB">
        <w:rPr>
          <w:rFonts w:cs="Times New Roman"/>
          <w:b/>
          <w:bCs/>
          <w:szCs w:val="24"/>
        </w:rPr>
        <w:t>arv</w:t>
      </w:r>
      <w:bookmarkEnd w:id="26"/>
      <w:r w:rsidR="00A049D3">
        <w:rPr>
          <w:rFonts w:cs="Times New Roman"/>
          <w:b/>
          <w:bCs/>
          <w:szCs w:val="24"/>
        </w:rPr>
        <w:t>utamine</w:t>
      </w:r>
    </w:p>
    <w:p w14:paraId="266D747B" w14:textId="501A4AA8" w:rsidR="003B590D" w:rsidRPr="008F0DCB" w:rsidRDefault="003B590D" w:rsidP="00252541">
      <w:pPr>
        <w:jc w:val="both"/>
        <w:rPr>
          <w:rFonts w:cs="Times New Roman"/>
          <w:szCs w:val="24"/>
        </w:rPr>
      </w:pPr>
    </w:p>
    <w:p w14:paraId="1BAEDCCF" w14:textId="6E1B6E32" w:rsidR="003B590D" w:rsidRPr="008F0DCB" w:rsidRDefault="003B590D" w:rsidP="00252541">
      <w:pPr>
        <w:jc w:val="both"/>
        <w:rPr>
          <w:rFonts w:cs="Times New Roman"/>
          <w:szCs w:val="24"/>
        </w:rPr>
      </w:pPr>
      <w:r w:rsidRPr="008F0DCB">
        <w:rPr>
          <w:rFonts w:cs="Times New Roman"/>
          <w:szCs w:val="24"/>
        </w:rPr>
        <w:t xml:space="preserve">(1) </w:t>
      </w:r>
      <w:bookmarkStart w:id="27" w:name="_Hlk152095044"/>
      <w:r w:rsidRPr="008F0DCB">
        <w:rPr>
          <w:rFonts w:cs="Times New Roman"/>
          <w:szCs w:val="24"/>
        </w:rPr>
        <w:t xml:space="preserve">Maksustamisperioodi </w:t>
      </w:r>
      <w:del w:id="28" w:author="Mari Koik" w:date="2023-12-03T14:40:00Z">
        <w:r w:rsidRPr="008F0DCB" w:rsidDel="00842668">
          <w:rPr>
            <w:rFonts w:cs="Times New Roman"/>
            <w:szCs w:val="24"/>
          </w:rPr>
          <w:delText xml:space="preserve">jooksul </w:delText>
        </w:r>
      </w:del>
      <w:ins w:id="29" w:author="Mari Koik" w:date="2023-12-03T14:40:00Z">
        <w:r w:rsidR="00842668">
          <w:rPr>
            <w:rFonts w:cs="Times New Roman"/>
            <w:szCs w:val="24"/>
          </w:rPr>
          <w:t>keste</w:t>
        </w:r>
        <w:r w:rsidR="00842668" w:rsidRPr="008F0DCB">
          <w:rPr>
            <w:rFonts w:cs="Times New Roman"/>
            <w:szCs w:val="24"/>
          </w:rPr>
          <w:t xml:space="preserve">l </w:t>
        </w:r>
      </w:ins>
      <w:r w:rsidR="0058425D">
        <w:rPr>
          <w:rFonts w:cs="Times New Roman"/>
          <w:szCs w:val="24"/>
        </w:rPr>
        <w:t>kuni</w:t>
      </w:r>
      <w:r w:rsidR="00F45874" w:rsidRPr="008F0DCB">
        <w:rPr>
          <w:rFonts w:cs="Times New Roman"/>
          <w:szCs w:val="24"/>
        </w:rPr>
        <w:t xml:space="preserve"> </w:t>
      </w:r>
      <w:r w:rsidRPr="008F0DCB">
        <w:rPr>
          <w:rFonts w:cs="Times New Roman"/>
          <w:szCs w:val="24"/>
        </w:rPr>
        <w:t>31. juuli</w:t>
      </w:r>
      <w:r w:rsidR="0058425D">
        <w:rPr>
          <w:rFonts w:cs="Times New Roman"/>
          <w:szCs w:val="24"/>
        </w:rPr>
        <w:t>ni</w:t>
      </w:r>
      <w:r w:rsidR="00F45874" w:rsidRPr="008F0DCB">
        <w:rPr>
          <w:rFonts w:cs="Times New Roman"/>
          <w:szCs w:val="24"/>
        </w:rPr>
        <w:t xml:space="preserve"> </w:t>
      </w:r>
      <w:del w:id="30" w:author="Kärt Voor" w:date="2023-12-04T10:29:00Z">
        <w:r w:rsidR="00F45874" w:rsidRPr="008F0DCB" w:rsidDel="00A050E4">
          <w:rPr>
            <w:rFonts w:cs="Times New Roman"/>
            <w:szCs w:val="24"/>
          </w:rPr>
          <w:delText>(kaasa arvatud)</w:delText>
        </w:r>
        <w:r w:rsidR="00F64BAF" w:rsidRPr="008F0DCB" w:rsidDel="00A050E4">
          <w:rPr>
            <w:rFonts w:cs="Times New Roman"/>
            <w:szCs w:val="24"/>
          </w:rPr>
          <w:delText xml:space="preserve"> </w:delText>
        </w:r>
      </w:del>
      <w:r w:rsidR="00F64BAF" w:rsidRPr="008F0DCB">
        <w:rPr>
          <w:rFonts w:cs="Times New Roman"/>
          <w:szCs w:val="24"/>
        </w:rPr>
        <w:t>liiklusregistris</w:t>
      </w:r>
      <w:r w:rsidR="00F45874" w:rsidRPr="008F0DCB">
        <w:rPr>
          <w:rFonts w:cs="Times New Roman"/>
          <w:szCs w:val="24"/>
        </w:rPr>
        <w:t xml:space="preserve"> </w:t>
      </w:r>
      <w:bookmarkEnd w:id="27"/>
      <w:r w:rsidR="00F45874" w:rsidRPr="008F0DCB">
        <w:rPr>
          <w:rFonts w:cs="Times New Roman"/>
          <w:szCs w:val="24"/>
        </w:rPr>
        <w:t>esmakordselt</w:t>
      </w:r>
      <w:r w:rsidRPr="008F0DCB">
        <w:rPr>
          <w:rFonts w:cs="Times New Roman"/>
          <w:szCs w:val="24"/>
        </w:rPr>
        <w:t xml:space="preserve"> registreeritud </w:t>
      </w:r>
      <w:r w:rsidR="00EF242D" w:rsidRPr="008F0DCB">
        <w:rPr>
          <w:rFonts w:cs="Times New Roman"/>
          <w:szCs w:val="24"/>
        </w:rPr>
        <w:t>mootor</w:t>
      </w:r>
      <w:r w:rsidRPr="008F0DCB">
        <w:rPr>
          <w:rFonts w:cs="Times New Roman"/>
          <w:szCs w:val="24"/>
        </w:rPr>
        <w:t>sõiduki</w:t>
      </w:r>
      <w:r w:rsidR="00A049D3">
        <w:rPr>
          <w:rFonts w:cs="Times New Roman"/>
          <w:szCs w:val="24"/>
        </w:rPr>
        <w:t xml:space="preserve"> eest</w:t>
      </w:r>
      <w:r w:rsidRPr="008F0DCB">
        <w:rPr>
          <w:rFonts w:cs="Times New Roman"/>
          <w:szCs w:val="24"/>
        </w:rPr>
        <w:t xml:space="preserve"> </w:t>
      </w:r>
      <w:r w:rsidR="00F45874" w:rsidRPr="008F0DCB">
        <w:rPr>
          <w:rFonts w:cs="Times New Roman"/>
          <w:szCs w:val="24"/>
        </w:rPr>
        <w:t>tasutakse</w:t>
      </w:r>
      <w:r w:rsidRPr="008F0DCB">
        <w:rPr>
          <w:rFonts w:cs="Times New Roman"/>
          <w:szCs w:val="24"/>
        </w:rPr>
        <w:t xml:space="preserve"> </w:t>
      </w:r>
      <w:bookmarkStart w:id="31" w:name="_Hlk151299347"/>
      <w:r w:rsidR="009F450C" w:rsidRPr="008F0DCB">
        <w:rPr>
          <w:rFonts w:cs="Times New Roman"/>
          <w:szCs w:val="24"/>
        </w:rPr>
        <w:t>mootorsõiduki</w:t>
      </w:r>
      <w:bookmarkEnd w:id="31"/>
      <w:r w:rsidRPr="008F0DCB">
        <w:rPr>
          <w:rFonts w:cs="Times New Roman"/>
          <w:szCs w:val="24"/>
        </w:rPr>
        <w:t xml:space="preserve">maks </w:t>
      </w:r>
      <w:ins w:id="32" w:author="Kärt Voor" w:date="2023-12-04T10:29:00Z">
        <w:r w:rsidR="00A050E4">
          <w:rPr>
            <w:rFonts w:cs="Times New Roman"/>
            <w:szCs w:val="24"/>
          </w:rPr>
          <w:t xml:space="preserve">1. oktoobriks. </w:t>
        </w:r>
      </w:ins>
      <w:del w:id="33" w:author="Kärt Voor" w:date="2023-12-04T10:29:00Z">
        <w:r w:rsidR="00F73919" w:rsidRPr="008F0DCB" w:rsidDel="00A050E4">
          <w:rPr>
            <w:rFonts w:cs="Times New Roman"/>
            <w:szCs w:val="24"/>
          </w:rPr>
          <w:delText xml:space="preserve">käesoleva seaduse </w:delText>
        </w:r>
        <w:commentRangeStart w:id="34"/>
        <w:r w:rsidR="00964024" w:rsidRPr="008F0DCB" w:rsidDel="00A050E4">
          <w:rPr>
            <w:rFonts w:cs="Times New Roman"/>
            <w:szCs w:val="24"/>
          </w:rPr>
          <w:delText>§</w:delText>
        </w:r>
        <w:r w:rsidRPr="008F0DCB" w:rsidDel="00A050E4">
          <w:rPr>
            <w:rFonts w:cs="Times New Roman"/>
            <w:szCs w:val="24"/>
          </w:rPr>
          <w:delText xml:space="preserve"> </w:delText>
        </w:r>
        <w:r w:rsidR="009F450C" w:rsidRPr="008F0DCB" w:rsidDel="00A050E4">
          <w:rPr>
            <w:rFonts w:cs="Times New Roman"/>
            <w:szCs w:val="24"/>
          </w:rPr>
          <w:delText>7</w:delText>
        </w:r>
        <w:r w:rsidRPr="008F0DCB" w:rsidDel="00A050E4">
          <w:rPr>
            <w:rFonts w:cs="Times New Roman"/>
            <w:szCs w:val="24"/>
          </w:rPr>
          <w:delText xml:space="preserve"> lõike </w:delText>
        </w:r>
        <w:r w:rsidR="00B245A5" w:rsidDel="00A050E4">
          <w:rPr>
            <w:rFonts w:cs="Times New Roman"/>
            <w:szCs w:val="24"/>
          </w:rPr>
          <w:delText>3</w:delText>
        </w:r>
        <w:r w:rsidR="00F30112" w:rsidDel="00A050E4">
          <w:rPr>
            <w:rFonts w:cs="Times New Roman"/>
            <w:szCs w:val="24"/>
          </w:rPr>
          <w:delText xml:space="preserve"> teises lauses</w:delText>
        </w:r>
        <w:r w:rsidRPr="008F0DCB" w:rsidDel="00A050E4">
          <w:rPr>
            <w:rFonts w:cs="Times New Roman"/>
            <w:szCs w:val="24"/>
          </w:rPr>
          <w:delText xml:space="preserve"> </w:delText>
        </w:r>
        <w:commentRangeEnd w:id="34"/>
        <w:r w:rsidR="00A050E4" w:rsidDel="00A050E4">
          <w:rPr>
            <w:rStyle w:val="Kommentaariviide"/>
          </w:rPr>
          <w:commentReference w:id="34"/>
        </w:r>
        <w:r w:rsidRPr="008F0DCB" w:rsidDel="00A050E4">
          <w:rPr>
            <w:rFonts w:cs="Times New Roman"/>
            <w:szCs w:val="24"/>
          </w:rPr>
          <w:delText>nimetatud tähtpäevaks.</w:delText>
        </w:r>
      </w:del>
    </w:p>
    <w:p w14:paraId="58D019CC" w14:textId="427A7EC7" w:rsidR="003B590D" w:rsidRPr="008F0DCB" w:rsidRDefault="003B590D" w:rsidP="00252541">
      <w:pPr>
        <w:jc w:val="both"/>
        <w:rPr>
          <w:rFonts w:cs="Times New Roman"/>
          <w:szCs w:val="24"/>
        </w:rPr>
      </w:pPr>
    </w:p>
    <w:p w14:paraId="705E5FB2" w14:textId="2FFC7903" w:rsidR="003B590D" w:rsidRPr="008F0DCB" w:rsidRDefault="003B590D" w:rsidP="00252541">
      <w:pPr>
        <w:jc w:val="both"/>
        <w:rPr>
          <w:rFonts w:cs="Times New Roman"/>
          <w:szCs w:val="24"/>
          <w:shd w:val="clear" w:color="auto" w:fill="FFFFFF"/>
        </w:rPr>
      </w:pPr>
      <w:r w:rsidRPr="008F0DCB">
        <w:rPr>
          <w:rFonts w:cs="Times New Roman"/>
          <w:szCs w:val="24"/>
        </w:rPr>
        <w:t xml:space="preserve">(2) </w:t>
      </w:r>
      <w:commentRangeStart w:id="35"/>
      <w:ins w:id="36" w:author="Mari Koik" w:date="2023-12-03T14:43:00Z">
        <w:r w:rsidR="00892D5A">
          <w:rPr>
            <w:rFonts w:cs="Times New Roman"/>
            <w:szCs w:val="24"/>
            <w:shd w:val="clear" w:color="auto" w:fill="FFFFFF"/>
          </w:rPr>
          <w:t>Maksu</w:t>
        </w:r>
      </w:ins>
      <w:ins w:id="37" w:author="Mari Koik" w:date="2023-12-03T14:44:00Z">
        <w:r w:rsidR="00892D5A">
          <w:rPr>
            <w:rFonts w:cs="Times New Roman"/>
            <w:szCs w:val="24"/>
            <w:shd w:val="clear" w:color="auto" w:fill="FFFFFF"/>
          </w:rPr>
          <w:t>s</w:t>
        </w:r>
      </w:ins>
      <w:ins w:id="38" w:author="Mari Koik" w:date="2023-12-03T14:43:00Z">
        <w:r w:rsidR="00892D5A">
          <w:rPr>
            <w:rFonts w:cs="Times New Roman"/>
            <w:szCs w:val="24"/>
            <w:shd w:val="clear" w:color="auto" w:fill="FFFFFF"/>
          </w:rPr>
          <w:t>tamisperioodi kestel</w:t>
        </w:r>
      </w:ins>
      <w:ins w:id="39" w:author="Mari Koik" w:date="2023-12-02T17:20:00Z">
        <w:r w:rsidR="001300AF">
          <w:rPr>
            <w:rFonts w:cs="Times New Roman"/>
            <w:szCs w:val="24"/>
            <w:shd w:val="clear" w:color="auto" w:fill="FFFFFF"/>
          </w:rPr>
          <w:t xml:space="preserve"> </w:t>
        </w:r>
      </w:ins>
      <w:ins w:id="40" w:author="Mari Koik" w:date="2023-12-03T14:43:00Z">
        <w:r w:rsidR="00892D5A" w:rsidRPr="008F0DCB">
          <w:rPr>
            <w:rFonts w:cs="Times New Roman"/>
            <w:szCs w:val="24"/>
            <w:shd w:val="clear" w:color="auto" w:fill="FFFFFF"/>
          </w:rPr>
          <w:t>pärast 31. juulit</w:t>
        </w:r>
        <w:r w:rsidR="00892D5A" w:rsidRPr="008F0DCB" w:rsidDel="001300AF">
          <w:rPr>
            <w:rFonts w:cs="Times New Roman"/>
            <w:szCs w:val="24"/>
            <w:shd w:val="clear" w:color="auto" w:fill="FFFFFF"/>
          </w:rPr>
          <w:t xml:space="preserve"> </w:t>
        </w:r>
      </w:ins>
      <w:del w:id="41" w:author="Mari Koik" w:date="2023-12-02T17:19:00Z">
        <w:r w:rsidR="00EF242D" w:rsidRPr="008F0DCB" w:rsidDel="001300AF">
          <w:rPr>
            <w:rFonts w:cs="Times New Roman"/>
            <w:szCs w:val="24"/>
            <w:shd w:val="clear" w:color="auto" w:fill="FFFFFF"/>
          </w:rPr>
          <w:delText>Mootors</w:delText>
        </w:r>
        <w:r w:rsidRPr="008F0DCB" w:rsidDel="001300AF">
          <w:rPr>
            <w:rFonts w:cs="Times New Roman"/>
            <w:szCs w:val="24"/>
            <w:shd w:val="clear" w:color="auto" w:fill="FFFFFF"/>
          </w:rPr>
          <w:delText xml:space="preserve">õiduki </w:delText>
        </w:r>
        <w:r w:rsidR="00A049D3" w:rsidDel="001300AF">
          <w:rPr>
            <w:rFonts w:cs="Times New Roman"/>
            <w:szCs w:val="24"/>
            <w:shd w:val="clear" w:color="auto" w:fill="FFFFFF"/>
          </w:rPr>
          <w:delText>eest</w:delText>
        </w:r>
        <w:r w:rsidRPr="008F0DCB" w:rsidDel="001300AF">
          <w:rPr>
            <w:rFonts w:cs="Times New Roman"/>
            <w:szCs w:val="24"/>
            <w:shd w:val="clear" w:color="auto" w:fill="FFFFFF"/>
          </w:rPr>
          <w:delText>, mis</w:delText>
        </w:r>
      </w:del>
      <w:del w:id="42" w:author="Mari Koik" w:date="2023-12-03T14:44:00Z">
        <w:r w:rsidRPr="008F0DCB" w:rsidDel="00892D5A">
          <w:rPr>
            <w:rFonts w:cs="Times New Roman"/>
            <w:szCs w:val="24"/>
            <w:shd w:val="clear" w:color="auto" w:fill="FFFFFF"/>
          </w:rPr>
          <w:delText xml:space="preserve"> </w:delText>
        </w:r>
      </w:del>
      <w:del w:id="43" w:author="Mari Koik" w:date="2023-12-02T17:19:00Z">
        <w:r w:rsidRPr="008F0DCB" w:rsidDel="001300AF">
          <w:rPr>
            <w:rFonts w:cs="Times New Roman"/>
            <w:szCs w:val="24"/>
            <w:shd w:val="clear" w:color="auto" w:fill="FFFFFF"/>
          </w:rPr>
          <w:delText xml:space="preserve">registreeritakse </w:delText>
        </w:r>
      </w:del>
      <w:r w:rsidR="00F64BAF" w:rsidRPr="008F0DCB">
        <w:rPr>
          <w:rFonts w:cs="Times New Roman"/>
          <w:szCs w:val="24"/>
          <w:shd w:val="clear" w:color="auto" w:fill="FFFFFF"/>
        </w:rPr>
        <w:t xml:space="preserve">liiklusregistris </w:t>
      </w:r>
      <w:ins w:id="44" w:author="Mari Koik" w:date="2023-12-03T14:43:00Z">
        <w:r w:rsidR="00892D5A">
          <w:rPr>
            <w:rFonts w:cs="Times New Roman"/>
            <w:szCs w:val="24"/>
            <w:shd w:val="clear" w:color="auto" w:fill="FFFFFF"/>
          </w:rPr>
          <w:t xml:space="preserve">esmakordselt </w:t>
        </w:r>
      </w:ins>
      <w:del w:id="45" w:author="Mari Koik" w:date="2023-12-03T14:43:00Z">
        <w:r w:rsidRPr="008F0DCB" w:rsidDel="00892D5A">
          <w:rPr>
            <w:rFonts w:cs="Times New Roman"/>
            <w:szCs w:val="24"/>
            <w:shd w:val="clear" w:color="auto" w:fill="FFFFFF"/>
          </w:rPr>
          <w:delText>pärast 31. juulit</w:delText>
        </w:r>
      </w:del>
      <w:ins w:id="46" w:author="Mari Koik" w:date="2023-12-02T17:19:00Z">
        <w:r w:rsidR="001300AF" w:rsidRPr="008F0DCB">
          <w:rPr>
            <w:rFonts w:cs="Times New Roman"/>
            <w:szCs w:val="24"/>
            <w:shd w:val="clear" w:color="auto" w:fill="FFFFFF"/>
          </w:rPr>
          <w:t>registreerit</w:t>
        </w:r>
      </w:ins>
      <w:ins w:id="47" w:author="Mari Koik" w:date="2023-12-02T17:20:00Z">
        <w:r w:rsidR="001300AF">
          <w:rPr>
            <w:rFonts w:cs="Times New Roman"/>
            <w:szCs w:val="24"/>
            <w:shd w:val="clear" w:color="auto" w:fill="FFFFFF"/>
          </w:rPr>
          <w:t>ud</w:t>
        </w:r>
      </w:ins>
      <w:ins w:id="48" w:author="Mari Koik" w:date="2023-12-02T17:19:00Z">
        <w:r w:rsidR="001300AF" w:rsidRPr="008F0DCB">
          <w:rPr>
            <w:rFonts w:cs="Times New Roman"/>
            <w:szCs w:val="24"/>
            <w:shd w:val="clear" w:color="auto" w:fill="FFFFFF"/>
          </w:rPr>
          <w:t xml:space="preserve"> </w:t>
        </w:r>
      </w:ins>
      <w:ins w:id="49" w:author="Mari Koik" w:date="2023-12-02T17:20:00Z">
        <w:r w:rsidR="001300AF">
          <w:rPr>
            <w:rFonts w:cs="Times New Roman"/>
            <w:szCs w:val="24"/>
            <w:shd w:val="clear" w:color="auto" w:fill="FFFFFF"/>
          </w:rPr>
          <w:t>m</w:t>
        </w:r>
      </w:ins>
      <w:ins w:id="50" w:author="Mari Koik" w:date="2023-12-02T17:19:00Z">
        <w:r w:rsidR="001300AF" w:rsidRPr="008F0DCB">
          <w:rPr>
            <w:rFonts w:cs="Times New Roman"/>
            <w:szCs w:val="24"/>
            <w:shd w:val="clear" w:color="auto" w:fill="FFFFFF"/>
          </w:rPr>
          <w:t xml:space="preserve">ootorsõiduki </w:t>
        </w:r>
        <w:r w:rsidR="001300AF">
          <w:rPr>
            <w:rFonts w:cs="Times New Roman"/>
            <w:szCs w:val="24"/>
            <w:shd w:val="clear" w:color="auto" w:fill="FFFFFF"/>
          </w:rPr>
          <w:t>eest</w:t>
        </w:r>
      </w:ins>
      <w:del w:id="51" w:author="Mari Koik" w:date="2023-12-02T17:20:00Z">
        <w:r w:rsidRPr="008F0DCB" w:rsidDel="001300AF">
          <w:rPr>
            <w:rFonts w:cs="Times New Roman"/>
            <w:szCs w:val="24"/>
            <w:shd w:val="clear" w:color="auto" w:fill="FFFFFF"/>
          </w:rPr>
          <w:delText>,</w:delText>
        </w:r>
      </w:del>
      <w:r w:rsidRPr="008F0DCB">
        <w:rPr>
          <w:rFonts w:cs="Times New Roman"/>
          <w:szCs w:val="24"/>
          <w:shd w:val="clear" w:color="auto" w:fill="FFFFFF"/>
        </w:rPr>
        <w:t xml:space="preserve"> </w:t>
      </w:r>
      <w:commentRangeEnd w:id="35"/>
      <w:r w:rsidR="00892D5A">
        <w:rPr>
          <w:rStyle w:val="Kommentaariviide"/>
        </w:rPr>
        <w:commentReference w:id="35"/>
      </w:r>
      <w:r w:rsidR="006878C2" w:rsidRPr="008F0DCB">
        <w:rPr>
          <w:rFonts w:cs="Times New Roman"/>
          <w:szCs w:val="24"/>
          <w:shd w:val="clear" w:color="auto" w:fill="FFFFFF"/>
        </w:rPr>
        <w:t>makstakse</w:t>
      </w:r>
      <w:r w:rsidRPr="008F0DCB">
        <w:rPr>
          <w:rFonts w:cs="Times New Roman"/>
          <w:szCs w:val="24"/>
          <w:shd w:val="clear" w:color="auto" w:fill="FFFFFF"/>
        </w:rPr>
        <w:t xml:space="preserve"> </w:t>
      </w:r>
      <w:r w:rsidR="00CE6EBA" w:rsidRPr="008F0DCB">
        <w:rPr>
          <w:rFonts w:cs="Times New Roman"/>
          <w:szCs w:val="24"/>
        </w:rPr>
        <w:t>mootorsõiduki</w:t>
      </w:r>
      <w:r w:rsidRPr="008F0DCB">
        <w:rPr>
          <w:rFonts w:cs="Times New Roman"/>
          <w:szCs w:val="24"/>
          <w:shd w:val="clear" w:color="auto" w:fill="FFFFFF"/>
        </w:rPr>
        <w:t>maks</w:t>
      </w:r>
      <w:r w:rsidR="00F64BAF" w:rsidRPr="008F0DCB">
        <w:rPr>
          <w:rFonts w:cs="Times New Roman"/>
          <w:szCs w:val="24"/>
          <w:shd w:val="clear" w:color="auto" w:fill="FFFFFF"/>
        </w:rPr>
        <w:t xml:space="preserve"> järgneva </w:t>
      </w:r>
      <w:r w:rsidR="00F64BAF" w:rsidRPr="000B59C6">
        <w:rPr>
          <w:rFonts w:cs="Times New Roman"/>
          <w:szCs w:val="24"/>
          <w:shd w:val="clear" w:color="auto" w:fill="FFFFFF"/>
        </w:rPr>
        <w:t xml:space="preserve">aasta 1. </w:t>
      </w:r>
      <w:r w:rsidR="00F30112">
        <w:rPr>
          <w:rFonts w:cs="Times New Roman"/>
          <w:szCs w:val="24"/>
          <w:shd w:val="clear" w:color="auto" w:fill="FFFFFF"/>
        </w:rPr>
        <w:t>aprilliks</w:t>
      </w:r>
      <w:r w:rsidR="00F64BAF" w:rsidRPr="008F0DCB">
        <w:rPr>
          <w:rFonts w:cs="Times New Roman"/>
          <w:szCs w:val="24"/>
          <w:shd w:val="clear" w:color="auto" w:fill="FFFFFF"/>
        </w:rPr>
        <w:t>.</w:t>
      </w:r>
    </w:p>
    <w:p w14:paraId="01D9A5BD" w14:textId="15B7FEEE" w:rsidR="003B590D" w:rsidRPr="008F0DCB" w:rsidRDefault="003B590D" w:rsidP="00252541">
      <w:pPr>
        <w:jc w:val="both"/>
        <w:rPr>
          <w:rFonts w:cs="Times New Roman"/>
          <w:szCs w:val="24"/>
          <w:shd w:val="clear" w:color="auto" w:fill="FFFFFF"/>
        </w:rPr>
      </w:pPr>
    </w:p>
    <w:p w14:paraId="4EBBBDF0" w14:textId="24915EB7" w:rsidR="003B590D" w:rsidRPr="008F0DCB" w:rsidRDefault="003B590D" w:rsidP="00252541">
      <w:pPr>
        <w:jc w:val="both"/>
        <w:rPr>
          <w:rFonts w:cs="Times New Roman"/>
          <w:szCs w:val="24"/>
        </w:rPr>
      </w:pPr>
      <w:r w:rsidRPr="008F0DCB">
        <w:rPr>
          <w:rFonts w:cs="Times New Roman"/>
          <w:szCs w:val="24"/>
          <w:shd w:val="clear" w:color="auto" w:fill="FFFFFF"/>
        </w:rPr>
        <w:t xml:space="preserve">(3) </w:t>
      </w:r>
      <w:r w:rsidR="009F450C" w:rsidRPr="008F0DCB">
        <w:rPr>
          <w:rFonts w:cs="Times New Roman"/>
          <w:szCs w:val="24"/>
          <w:shd w:val="clear" w:color="auto" w:fill="FFFFFF"/>
        </w:rPr>
        <w:t>M</w:t>
      </w:r>
      <w:r w:rsidR="009F450C" w:rsidRPr="008F0DCB">
        <w:rPr>
          <w:rFonts w:cs="Times New Roman"/>
          <w:szCs w:val="24"/>
        </w:rPr>
        <w:t>ootorsõiduki</w:t>
      </w:r>
      <w:r w:rsidRPr="008F0DCB">
        <w:rPr>
          <w:rFonts w:cs="Times New Roman"/>
          <w:szCs w:val="24"/>
        </w:rPr>
        <w:t xml:space="preserve">maks </w:t>
      </w:r>
      <w:r w:rsidR="00F64BAF" w:rsidRPr="008F0DCB">
        <w:rPr>
          <w:rFonts w:cs="Times New Roman"/>
          <w:szCs w:val="24"/>
        </w:rPr>
        <w:t>arvutatakse</w:t>
      </w:r>
      <w:r w:rsidRPr="008F0DCB">
        <w:rPr>
          <w:rFonts w:cs="Times New Roman"/>
          <w:szCs w:val="24"/>
        </w:rPr>
        <w:t xml:space="preserve"> proportsionaalselt päevade arvuga, mis on jäänud jooksva maksustamisperioodi lõpuni, arvates registreerimisele järgnevast päevast.  </w:t>
      </w:r>
    </w:p>
    <w:p w14:paraId="7FFD90A9" w14:textId="3DA3B342" w:rsidR="002B409A" w:rsidRPr="008F0DCB" w:rsidRDefault="002B409A" w:rsidP="00252541">
      <w:pPr>
        <w:jc w:val="both"/>
        <w:rPr>
          <w:rFonts w:cs="Times New Roman"/>
          <w:szCs w:val="24"/>
        </w:rPr>
      </w:pPr>
    </w:p>
    <w:p w14:paraId="1EBB6827" w14:textId="046C0115" w:rsidR="002B409A" w:rsidRPr="008F0DCB" w:rsidRDefault="002B409A" w:rsidP="002B409A">
      <w:pPr>
        <w:jc w:val="both"/>
        <w:rPr>
          <w:b/>
        </w:rPr>
      </w:pPr>
      <w:r w:rsidRPr="008F0DCB">
        <w:rPr>
          <w:b/>
        </w:rPr>
        <w:t xml:space="preserve">§ </w:t>
      </w:r>
      <w:r w:rsidR="00A92DA2" w:rsidRPr="008F0DCB">
        <w:rPr>
          <w:b/>
        </w:rPr>
        <w:t>9</w:t>
      </w:r>
      <w:r w:rsidRPr="008F0DCB">
        <w:rPr>
          <w:b/>
        </w:rPr>
        <w:t xml:space="preserve">. </w:t>
      </w:r>
      <w:r w:rsidR="009F450C" w:rsidRPr="008F0DCB">
        <w:rPr>
          <w:b/>
        </w:rPr>
        <w:t>M</w:t>
      </w:r>
      <w:r w:rsidRPr="008F0DCB">
        <w:rPr>
          <w:b/>
        </w:rPr>
        <w:t xml:space="preserve">aksu </w:t>
      </w:r>
      <w:r w:rsidR="009A6D00" w:rsidRPr="008F0DCB">
        <w:rPr>
          <w:b/>
        </w:rPr>
        <w:t xml:space="preserve">tasumise </w:t>
      </w:r>
      <w:r w:rsidRPr="008F0DCB">
        <w:rPr>
          <w:b/>
        </w:rPr>
        <w:t>kord</w:t>
      </w:r>
    </w:p>
    <w:p w14:paraId="16976FF8" w14:textId="77777777" w:rsidR="002B409A" w:rsidRPr="008F0DCB" w:rsidRDefault="002B409A" w:rsidP="002B409A">
      <w:pPr>
        <w:jc w:val="both"/>
      </w:pPr>
    </w:p>
    <w:p w14:paraId="10B6BE45" w14:textId="08FB401E" w:rsidR="004715D6" w:rsidRPr="008F0DCB" w:rsidRDefault="00652A43" w:rsidP="00252541">
      <w:pPr>
        <w:jc w:val="both"/>
      </w:pPr>
      <w:r w:rsidRPr="008F0DCB">
        <w:t xml:space="preserve">(1) </w:t>
      </w:r>
      <w:r w:rsidR="002B409A" w:rsidRPr="008F0DCB">
        <w:t>Maksu- ja Tolliamet väljastab</w:t>
      </w:r>
      <w:r w:rsidRPr="008F0DCB">
        <w:t xml:space="preserve"> liiklusregistrist saadud andmete alusel</w:t>
      </w:r>
      <w:r w:rsidR="002B409A" w:rsidRPr="008F0DCB">
        <w:t xml:space="preserve"> maksumaksjale maksuteate </w:t>
      </w:r>
      <w:r w:rsidR="009A6D00" w:rsidRPr="008F0DCB">
        <w:t xml:space="preserve">tasumisele </w:t>
      </w:r>
      <w:r w:rsidR="002B409A" w:rsidRPr="008F0DCB">
        <w:t xml:space="preserve">kuuluva </w:t>
      </w:r>
      <w:r w:rsidR="009F450C" w:rsidRPr="008F0DCB">
        <w:rPr>
          <w:rFonts w:cs="Times New Roman"/>
          <w:szCs w:val="24"/>
        </w:rPr>
        <w:t>mootorsõiduki</w:t>
      </w:r>
      <w:r w:rsidR="002B409A" w:rsidRPr="008F0DCB">
        <w:t>maksu summa kohta hiljemalt 15. veebruari</w:t>
      </w:r>
      <w:r w:rsidR="008971A4">
        <w:t>l</w:t>
      </w:r>
      <w:r w:rsidR="002B409A" w:rsidRPr="008F0DCB">
        <w:t xml:space="preserve">. </w:t>
      </w:r>
    </w:p>
    <w:p w14:paraId="2CCB52FE" w14:textId="77777777" w:rsidR="004715D6" w:rsidRPr="008F0DCB" w:rsidRDefault="004715D6" w:rsidP="00252541">
      <w:pPr>
        <w:jc w:val="both"/>
      </w:pPr>
    </w:p>
    <w:p w14:paraId="4C20BB39" w14:textId="62EE72C0" w:rsidR="002B409A" w:rsidRDefault="005C3F8F" w:rsidP="00252541">
      <w:pPr>
        <w:jc w:val="both"/>
      </w:pPr>
      <w:commentRangeStart w:id="52"/>
      <w:r w:rsidRPr="008F0DCB">
        <w:t xml:space="preserve">(2) </w:t>
      </w:r>
      <w:r w:rsidR="002B409A" w:rsidRPr="008F0DCB">
        <w:t>Maksuteadet ei pea allkirjastama.</w:t>
      </w:r>
      <w:commentRangeEnd w:id="52"/>
      <w:r w:rsidR="00534046">
        <w:rPr>
          <w:rStyle w:val="Kommentaariviide"/>
        </w:rPr>
        <w:commentReference w:id="52"/>
      </w:r>
    </w:p>
    <w:p w14:paraId="70B5217D" w14:textId="6FD2AE45" w:rsidR="000F3432" w:rsidRDefault="000F3432" w:rsidP="00252541">
      <w:pPr>
        <w:jc w:val="both"/>
      </w:pPr>
    </w:p>
    <w:p w14:paraId="007482A2" w14:textId="5381E8F4" w:rsidR="000F3432" w:rsidRPr="008F0DCB" w:rsidRDefault="000F3432" w:rsidP="00252541">
      <w:pPr>
        <w:jc w:val="both"/>
      </w:pPr>
      <w:commentRangeStart w:id="58"/>
      <w:r>
        <w:t xml:space="preserve">(3) </w:t>
      </w:r>
      <w:bookmarkStart w:id="59" w:name="_Hlk152133553"/>
      <w:commentRangeEnd w:id="58"/>
      <w:r w:rsidR="00EA49A4">
        <w:rPr>
          <w:rStyle w:val="Kommentaariviide"/>
        </w:rPr>
        <w:commentReference w:id="58"/>
      </w:r>
      <w:r w:rsidRPr="000F3432">
        <w:t xml:space="preserve">Kui maksuteadet muudetakse pärast selle kättetoimetamist </w:t>
      </w:r>
      <w:del w:id="60" w:author="Kärt Voor" w:date="2023-12-04T10:36:00Z">
        <w:r w:rsidRPr="000F3432" w:rsidDel="00EA49A4">
          <w:delText>ja</w:delText>
        </w:r>
      </w:del>
      <w:r w:rsidRPr="000F3432">
        <w:t xml:space="preserve"> vähem kui 30 päeva enne </w:t>
      </w:r>
      <w:commentRangeStart w:id="61"/>
      <w:r w:rsidRPr="000F3432">
        <w:t xml:space="preserve">käesolevas seaduses </w:t>
      </w:r>
      <w:del w:id="62" w:author="Kärt Voor" w:date="2023-12-04T10:34:00Z">
        <w:r w:rsidRPr="000F3432" w:rsidDel="00EA49A4">
          <w:delText xml:space="preserve">kehtestatud </w:delText>
        </w:r>
      </w:del>
      <w:ins w:id="63" w:author="Kärt Voor" w:date="2023-12-04T10:34:00Z">
        <w:r w:rsidR="00EA49A4">
          <w:t>sätestatud</w:t>
        </w:r>
        <w:r w:rsidR="00EA49A4" w:rsidRPr="000F3432">
          <w:t xml:space="preserve"> </w:t>
        </w:r>
      </w:ins>
      <w:r w:rsidRPr="000F3432">
        <w:t>tasumise tähtaega</w:t>
      </w:r>
      <w:commentRangeEnd w:id="61"/>
      <w:r w:rsidR="00EA49A4">
        <w:rPr>
          <w:rStyle w:val="Kommentaariviide"/>
        </w:rPr>
        <w:commentReference w:id="61"/>
      </w:r>
      <w:r w:rsidRPr="000F3432">
        <w:t>, antakse maksu</w:t>
      </w:r>
      <w:del w:id="64" w:author="Kärt Voor" w:date="2023-12-04T10:34:00Z">
        <w:r w:rsidRPr="000F3432" w:rsidDel="00EA49A4">
          <w:delText>summa</w:delText>
        </w:r>
      </w:del>
      <w:r w:rsidRPr="000F3432">
        <w:t xml:space="preserve"> </w:t>
      </w:r>
      <w:del w:id="65" w:author="Mari Koik" w:date="2023-12-03T14:45:00Z">
        <w:r w:rsidRPr="000F3432" w:rsidDel="00892D5A">
          <w:delText xml:space="preserve"> </w:delText>
        </w:r>
      </w:del>
      <w:r w:rsidRPr="000F3432">
        <w:t>tasumiseks aega vähemalt 30 kalendripäeva.</w:t>
      </w:r>
    </w:p>
    <w:bookmarkEnd w:id="59"/>
    <w:p w14:paraId="5B79E562" w14:textId="77777777" w:rsidR="005364D6" w:rsidRPr="008F0DCB" w:rsidRDefault="005364D6" w:rsidP="00252541">
      <w:pPr>
        <w:jc w:val="both"/>
      </w:pPr>
    </w:p>
    <w:p w14:paraId="74F333A0" w14:textId="5D7B9471" w:rsidR="000F1B03" w:rsidRPr="00486202" w:rsidRDefault="005364D6" w:rsidP="00252541">
      <w:pPr>
        <w:jc w:val="both"/>
        <w:rPr>
          <w:rFonts w:cs="Times New Roman"/>
          <w:szCs w:val="24"/>
        </w:rPr>
      </w:pPr>
      <w:r w:rsidRPr="008F0DCB">
        <w:rPr>
          <w:rFonts w:cs="Times New Roman"/>
          <w:szCs w:val="24"/>
        </w:rPr>
        <w:t>(</w:t>
      </w:r>
      <w:r w:rsidR="000F3432">
        <w:rPr>
          <w:rFonts w:cs="Times New Roman"/>
          <w:szCs w:val="24"/>
        </w:rPr>
        <w:t>4</w:t>
      </w:r>
      <w:r w:rsidRPr="008F0DCB">
        <w:rPr>
          <w:rFonts w:cs="Times New Roman"/>
          <w:szCs w:val="24"/>
        </w:rPr>
        <w:t xml:space="preserve">) </w:t>
      </w:r>
      <w:bookmarkStart w:id="66" w:name="_Hlk147575140"/>
      <w:ins w:id="67" w:author="Mari Koik" w:date="2023-12-03T14:46:00Z">
        <w:r w:rsidR="00892D5A">
          <w:rPr>
            <w:rFonts w:cs="Times New Roman"/>
            <w:szCs w:val="24"/>
          </w:rPr>
          <w:t>Mak</w:t>
        </w:r>
      </w:ins>
      <w:ins w:id="68" w:author="Mari Koik" w:date="2023-12-03T14:47:00Z">
        <w:r w:rsidR="00892D5A">
          <w:rPr>
            <w:rFonts w:cs="Times New Roman"/>
            <w:szCs w:val="24"/>
          </w:rPr>
          <w:t xml:space="preserve">sustamisperioodi kestel </w:t>
        </w:r>
        <w:del w:id="69" w:author="Kärt Voor" w:date="2023-12-04T10:42:00Z">
          <w:r w:rsidR="00892D5A" w:rsidDel="00EA49A4">
            <w:rPr>
              <w:rFonts w:cs="Times New Roman"/>
              <w:szCs w:val="24"/>
            </w:rPr>
            <w:delText xml:space="preserve">ehk </w:delText>
          </w:r>
        </w:del>
      </w:ins>
      <w:del w:id="70" w:author="Kärt Voor" w:date="2023-12-04T10:42:00Z">
        <w:r w:rsidRPr="008F0DCB" w:rsidDel="00EA49A4">
          <w:rPr>
            <w:rFonts w:cs="Times New Roman"/>
            <w:szCs w:val="24"/>
          </w:rPr>
          <w:delText>Es</w:delText>
        </w:r>
        <w:r w:rsidR="00B245A5" w:rsidDel="00EA49A4">
          <w:rPr>
            <w:rFonts w:cs="Times New Roman"/>
            <w:szCs w:val="24"/>
          </w:rPr>
          <w:delText>makordselt</w:delText>
        </w:r>
        <w:r w:rsidRPr="008F0DCB" w:rsidDel="00EA49A4">
          <w:rPr>
            <w:rFonts w:cs="Times New Roman"/>
            <w:szCs w:val="24"/>
          </w:rPr>
          <w:delText xml:space="preserve"> pärast 1. </w:delText>
        </w:r>
        <w:r w:rsidR="00EF242D" w:rsidRPr="008F0DCB" w:rsidDel="00EA49A4">
          <w:rPr>
            <w:rFonts w:cs="Times New Roman"/>
            <w:szCs w:val="24"/>
          </w:rPr>
          <w:delText xml:space="preserve">jaanuari </w:delText>
        </w:r>
      </w:del>
      <w:r w:rsidR="00EF242D" w:rsidRPr="008F0DCB">
        <w:rPr>
          <w:rFonts w:cs="Times New Roman"/>
          <w:szCs w:val="24"/>
        </w:rPr>
        <w:t>liiklusregistris</w:t>
      </w:r>
      <w:r w:rsidRPr="008F0DCB">
        <w:rPr>
          <w:rFonts w:cs="Times New Roman"/>
          <w:szCs w:val="24"/>
        </w:rPr>
        <w:t xml:space="preserve"> </w:t>
      </w:r>
      <w:ins w:id="71" w:author="Mari Koik" w:date="2023-12-03T14:48:00Z">
        <w:r w:rsidR="00892D5A">
          <w:rPr>
            <w:rFonts w:cs="Times New Roman"/>
            <w:szCs w:val="24"/>
          </w:rPr>
          <w:t>e</w:t>
        </w:r>
        <w:r w:rsidR="00892D5A" w:rsidRPr="008F0DCB">
          <w:rPr>
            <w:rFonts w:cs="Times New Roman"/>
            <w:szCs w:val="24"/>
          </w:rPr>
          <w:t>s</w:t>
        </w:r>
        <w:r w:rsidR="00892D5A">
          <w:rPr>
            <w:rFonts w:cs="Times New Roman"/>
            <w:szCs w:val="24"/>
          </w:rPr>
          <w:t>makordselt</w:t>
        </w:r>
        <w:r w:rsidR="00892D5A" w:rsidRPr="008F0DCB">
          <w:rPr>
            <w:rFonts w:cs="Times New Roman"/>
            <w:szCs w:val="24"/>
          </w:rPr>
          <w:t xml:space="preserve"> </w:t>
        </w:r>
      </w:ins>
      <w:r w:rsidRPr="008F0DCB">
        <w:rPr>
          <w:rFonts w:cs="Times New Roman"/>
          <w:szCs w:val="24"/>
        </w:rPr>
        <w:t>registreeritud mootorsõiduki</w:t>
      </w:r>
      <w:r w:rsidR="00B245A5">
        <w:rPr>
          <w:rFonts w:cs="Times New Roman"/>
          <w:szCs w:val="24"/>
        </w:rPr>
        <w:t xml:space="preserve"> eest oleva</w:t>
      </w:r>
      <w:r w:rsidRPr="008F0DCB">
        <w:rPr>
          <w:rFonts w:cs="Times New Roman"/>
          <w:szCs w:val="24"/>
        </w:rPr>
        <w:t xml:space="preserve"> maksukohustuse kohta väljastatakse maksuteade 1</w:t>
      </w:r>
      <w:r w:rsidR="00EF242D" w:rsidRPr="008F0DCB">
        <w:rPr>
          <w:rFonts w:cs="Times New Roman"/>
          <w:szCs w:val="24"/>
        </w:rPr>
        <w:t>5</w:t>
      </w:r>
      <w:r w:rsidRPr="008F0DCB">
        <w:rPr>
          <w:rFonts w:cs="Times New Roman"/>
          <w:szCs w:val="24"/>
        </w:rPr>
        <w:t xml:space="preserve"> tööpäeva jooksul</w:t>
      </w:r>
      <w:r w:rsidR="00EF242D" w:rsidRPr="008F0DCB">
        <w:rPr>
          <w:rFonts w:cs="Times New Roman"/>
          <w:szCs w:val="24"/>
        </w:rPr>
        <w:t xml:space="preserve"> p</w:t>
      </w:r>
      <w:r w:rsidR="00B245A5">
        <w:rPr>
          <w:rFonts w:cs="Times New Roman"/>
          <w:szCs w:val="24"/>
        </w:rPr>
        <w:t>ärast</w:t>
      </w:r>
      <w:r w:rsidR="00EF242D" w:rsidRPr="008F0DCB">
        <w:rPr>
          <w:rFonts w:cs="Times New Roman"/>
          <w:szCs w:val="24"/>
        </w:rPr>
        <w:t xml:space="preserve"> registr</w:t>
      </w:r>
      <w:r w:rsidR="00B245A5">
        <w:rPr>
          <w:rFonts w:cs="Times New Roman"/>
          <w:szCs w:val="24"/>
        </w:rPr>
        <w:t>i</w:t>
      </w:r>
      <w:r w:rsidR="00EF242D" w:rsidRPr="008F0DCB">
        <w:rPr>
          <w:rFonts w:cs="Times New Roman"/>
          <w:szCs w:val="24"/>
        </w:rPr>
        <w:t>kande tegemist</w:t>
      </w:r>
      <w:r w:rsidRPr="008F0DCB">
        <w:rPr>
          <w:rFonts w:cs="Times New Roman"/>
          <w:szCs w:val="24"/>
        </w:rPr>
        <w:t>.</w:t>
      </w:r>
      <w:bookmarkEnd w:id="66"/>
    </w:p>
    <w:p w14:paraId="07617BF1" w14:textId="5C787126" w:rsidR="00A92DA2" w:rsidRPr="008F0DCB" w:rsidRDefault="00A92DA2" w:rsidP="00252541">
      <w:pPr>
        <w:jc w:val="both"/>
      </w:pPr>
    </w:p>
    <w:p w14:paraId="6C546E90" w14:textId="4B5C0442" w:rsidR="00A92DA2" w:rsidRPr="008F0DCB" w:rsidRDefault="00A92DA2" w:rsidP="00A92DA2">
      <w:pPr>
        <w:jc w:val="both"/>
        <w:rPr>
          <w:b/>
        </w:rPr>
      </w:pPr>
      <w:bookmarkStart w:id="72" w:name="_Hlk145659733"/>
      <w:bookmarkStart w:id="73" w:name="_Hlk145427246"/>
      <w:r w:rsidRPr="008F0DCB">
        <w:rPr>
          <w:b/>
        </w:rPr>
        <w:t xml:space="preserve">§ 10. </w:t>
      </w:r>
      <w:r w:rsidR="00CE6EBA" w:rsidRPr="008F0DCB">
        <w:rPr>
          <w:b/>
        </w:rPr>
        <w:t>M</w:t>
      </w:r>
      <w:r w:rsidRPr="008F0DCB">
        <w:rPr>
          <w:b/>
        </w:rPr>
        <w:t>aksu tagastamine</w:t>
      </w:r>
      <w:bookmarkEnd w:id="72"/>
    </w:p>
    <w:p w14:paraId="43BF9AC1" w14:textId="77777777" w:rsidR="00A92DA2" w:rsidRPr="008F0DCB" w:rsidRDefault="00A92DA2" w:rsidP="00A92DA2">
      <w:pPr>
        <w:jc w:val="both"/>
      </w:pPr>
    </w:p>
    <w:p w14:paraId="28A0BE2C" w14:textId="66C41F8B" w:rsidR="00A92DA2" w:rsidRPr="008F0DCB" w:rsidRDefault="00A92DA2" w:rsidP="00A92DA2">
      <w:pPr>
        <w:jc w:val="both"/>
      </w:pPr>
      <w:bookmarkStart w:id="74" w:name="_Hlk145665297"/>
      <w:r w:rsidRPr="008F0DCB">
        <w:t>Mootorsõiduki võõrandamise või kasutusõiguse ülemineku</w:t>
      </w:r>
      <w:r w:rsidR="00B245A5">
        <w:t xml:space="preserve"> korral</w:t>
      </w:r>
      <w:r w:rsidRPr="008F0DCB">
        <w:t xml:space="preserve"> maksustamisperioodi kestel maksustamisperioodi eest</w:t>
      </w:r>
      <w:r w:rsidR="00B245A5">
        <w:t xml:space="preserve"> tasutud</w:t>
      </w:r>
      <w:r w:rsidRPr="008F0DCB">
        <w:t xml:space="preserve"> </w:t>
      </w:r>
      <w:r w:rsidR="009F450C" w:rsidRPr="008F0DCB">
        <w:rPr>
          <w:rFonts w:cs="Times New Roman"/>
          <w:szCs w:val="24"/>
        </w:rPr>
        <w:t>mootorsõiduki</w:t>
      </w:r>
      <w:r w:rsidRPr="008F0DCB">
        <w:t xml:space="preserve">maksu ei tagastata ja maksusummat ei vähendata. </w:t>
      </w:r>
      <w:bookmarkEnd w:id="74"/>
    </w:p>
    <w:bookmarkEnd w:id="73"/>
    <w:p w14:paraId="633A7EB3" w14:textId="262EBD3D" w:rsidR="00782059" w:rsidRPr="008F0DCB" w:rsidRDefault="00782059" w:rsidP="00252541">
      <w:pPr>
        <w:jc w:val="both"/>
      </w:pPr>
    </w:p>
    <w:p w14:paraId="6A1E898D" w14:textId="700496EB" w:rsidR="00BB0FB3" w:rsidRPr="008F0DCB" w:rsidRDefault="00BB0FB3" w:rsidP="00BB0FB3">
      <w:pPr>
        <w:jc w:val="center"/>
        <w:rPr>
          <w:b/>
          <w:bCs/>
        </w:rPr>
      </w:pPr>
      <w:r w:rsidRPr="008F0DCB">
        <w:rPr>
          <w:b/>
          <w:bCs/>
        </w:rPr>
        <w:t>3. peatükk</w:t>
      </w:r>
    </w:p>
    <w:p w14:paraId="7B1E9F17" w14:textId="0F82E3A0" w:rsidR="00BB0FB3" w:rsidRPr="008F0DCB" w:rsidRDefault="00BB0FB3" w:rsidP="00BB0FB3">
      <w:pPr>
        <w:jc w:val="center"/>
        <w:rPr>
          <w:b/>
          <w:bCs/>
        </w:rPr>
      </w:pPr>
      <w:r w:rsidRPr="008F0DCB">
        <w:rPr>
          <w:b/>
          <w:bCs/>
        </w:rPr>
        <w:t>Mootorsõidukimaksu määrad</w:t>
      </w:r>
    </w:p>
    <w:p w14:paraId="18181CD9" w14:textId="77777777" w:rsidR="00BB0FB3" w:rsidRPr="008F0DCB" w:rsidRDefault="00BB0FB3" w:rsidP="00252541">
      <w:pPr>
        <w:jc w:val="both"/>
      </w:pPr>
    </w:p>
    <w:p w14:paraId="55A44643" w14:textId="611054E1" w:rsidR="00F75E01" w:rsidRPr="008F0DCB" w:rsidRDefault="00F75E01" w:rsidP="00F75E01">
      <w:pPr>
        <w:shd w:val="clear" w:color="auto" w:fill="FFFFFF"/>
        <w:jc w:val="both"/>
        <w:rPr>
          <w:b/>
          <w:bCs/>
          <w:szCs w:val="24"/>
          <w:bdr w:val="none" w:sz="0" w:space="0" w:color="auto" w:frame="1"/>
          <w:lang w:eastAsia="et-EE"/>
        </w:rPr>
      </w:pPr>
      <w:bookmarkStart w:id="75" w:name="_Hlk147224670"/>
      <w:r w:rsidRPr="008F0DCB">
        <w:rPr>
          <w:b/>
          <w:bCs/>
          <w:szCs w:val="24"/>
          <w:bdr w:val="none" w:sz="0" w:space="0" w:color="auto" w:frame="1"/>
          <w:lang w:eastAsia="et-EE"/>
        </w:rPr>
        <w:t xml:space="preserve">§ </w:t>
      </w:r>
      <w:r w:rsidR="00E72970" w:rsidRPr="008F0DCB">
        <w:rPr>
          <w:b/>
          <w:bCs/>
          <w:szCs w:val="24"/>
          <w:bdr w:val="none" w:sz="0" w:space="0" w:color="auto" w:frame="1"/>
          <w:lang w:eastAsia="et-EE"/>
        </w:rPr>
        <w:t>11</w:t>
      </w:r>
      <w:r w:rsidRPr="008F0DCB">
        <w:rPr>
          <w:b/>
          <w:bCs/>
          <w:szCs w:val="24"/>
          <w:bdr w:val="none" w:sz="0" w:space="0" w:color="auto" w:frame="1"/>
          <w:lang w:eastAsia="et-EE"/>
        </w:rPr>
        <w:t xml:space="preserve">. </w:t>
      </w:r>
      <w:bookmarkStart w:id="76" w:name="_Hlk145864172"/>
      <w:bookmarkStart w:id="77" w:name="_Hlk145859307"/>
      <w:r w:rsidRPr="008F0DCB">
        <w:rPr>
          <w:b/>
          <w:bCs/>
          <w:szCs w:val="24"/>
          <w:bdr w:val="none" w:sz="0" w:space="0" w:color="auto" w:frame="1"/>
          <w:lang w:eastAsia="et-EE"/>
        </w:rPr>
        <w:t xml:space="preserve">L-kategooria, </w:t>
      </w:r>
      <w:bookmarkStart w:id="78" w:name="_Hlk147233040"/>
      <w:r w:rsidRPr="008F0DCB">
        <w:rPr>
          <w:b/>
          <w:bCs/>
          <w:szCs w:val="24"/>
          <w:bdr w:val="none" w:sz="0" w:space="0" w:color="auto" w:frame="1"/>
          <w:lang w:eastAsia="et-EE"/>
        </w:rPr>
        <w:t xml:space="preserve">MS2-kategooria, </w:t>
      </w:r>
      <w:r w:rsidR="00CA106E" w:rsidRPr="008F0DCB">
        <w:rPr>
          <w:b/>
          <w:bCs/>
          <w:szCs w:val="24"/>
          <w:bdr w:val="none" w:sz="0" w:space="0" w:color="auto" w:frame="1"/>
          <w:lang w:eastAsia="et-EE"/>
        </w:rPr>
        <w:t xml:space="preserve">T1b-kategooria, </w:t>
      </w:r>
      <w:r w:rsidRPr="008F0DCB">
        <w:rPr>
          <w:b/>
          <w:bCs/>
          <w:szCs w:val="24"/>
          <w:bdr w:val="none" w:sz="0" w:space="0" w:color="auto" w:frame="1"/>
          <w:lang w:eastAsia="et-EE"/>
        </w:rPr>
        <w:t xml:space="preserve">T3-kategooria ja T5-kategooria mootorsõidukite </w:t>
      </w:r>
      <w:bookmarkEnd w:id="76"/>
      <w:r w:rsidRPr="008F0DCB">
        <w:rPr>
          <w:b/>
          <w:bCs/>
          <w:szCs w:val="24"/>
          <w:bdr w:val="none" w:sz="0" w:space="0" w:color="auto" w:frame="1"/>
          <w:lang w:eastAsia="et-EE"/>
        </w:rPr>
        <w:t>maksumäärad</w:t>
      </w:r>
      <w:bookmarkEnd w:id="77"/>
      <w:bookmarkEnd w:id="78"/>
    </w:p>
    <w:p w14:paraId="1A28698F" w14:textId="77777777" w:rsidR="00F75E01" w:rsidRPr="008F0DCB" w:rsidRDefault="00F75E01" w:rsidP="00F75E01">
      <w:pPr>
        <w:shd w:val="clear" w:color="auto" w:fill="FFFFFF"/>
        <w:jc w:val="both"/>
        <w:rPr>
          <w:b/>
          <w:bCs/>
          <w:szCs w:val="24"/>
          <w:bdr w:val="none" w:sz="0" w:space="0" w:color="auto" w:frame="1"/>
          <w:lang w:eastAsia="et-EE"/>
        </w:rPr>
      </w:pPr>
    </w:p>
    <w:p w14:paraId="1B665809" w14:textId="4E8F3B09" w:rsidR="00F75E01" w:rsidRPr="008F0DCB" w:rsidRDefault="00F75E01" w:rsidP="00F75E01">
      <w:pPr>
        <w:shd w:val="clear" w:color="auto" w:fill="FFFFFF"/>
        <w:jc w:val="both"/>
        <w:rPr>
          <w:szCs w:val="24"/>
        </w:rPr>
      </w:pPr>
      <w:bookmarkStart w:id="79" w:name="_Hlk147223553"/>
      <w:bookmarkStart w:id="80" w:name="_Hlk144990250"/>
      <w:r w:rsidRPr="008F0DCB">
        <w:rPr>
          <w:szCs w:val="24"/>
        </w:rPr>
        <w:t xml:space="preserve">(1) </w:t>
      </w:r>
      <w:bookmarkStart w:id="81" w:name="_Hlk147233142"/>
      <w:r w:rsidRPr="008F0DCB">
        <w:rPr>
          <w:szCs w:val="24"/>
        </w:rPr>
        <w:t>L3e-, L4e-, L5e-, L6e- ja L7e-kategooria mootorsõiduki, kuni 1000</w:t>
      </w:r>
      <w:r w:rsidR="00B245A5">
        <w:rPr>
          <w:szCs w:val="24"/>
        </w:rPr>
        <w:t>-</w:t>
      </w:r>
      <w:r w:rsidRPr="008F0DCB">
        <w:rPr>
          <w:szCs w:val="24"/>
        </w:rPr>
        <w:t>kilogrammise tühimassiga MS2-kategooria ratasmaastikusõiduki</w:t>
      </w:r>
      <w:r w:rsidR="00CA106E" w:rsidRPr="008F0DCB">
        <w:rPr>
          <w:szCs w:val="24"/>
        </w:rPr>
        <w:t>, T3-kategooria mootorsõiduki ning kuni 1000</w:t>
      </w:r>
      <w:r w:rsidR="00B245A5">
        <w:rPr>
          <w:szCs w:val="24"/>
        </w:rPr>
        <w:t>-</w:t>
      </w:r>
      <w:r w:rsidR="00CA106E" w:rsidRPr="008F0DCB">
        <w:rPr>
          <w:szCs w:val="24"/>
        </w:rPr>
        <w:t xml:space="preserve">kilogrammise tühimassiga </w:t>
      </w:r>
      <w:r w:rsidR="00CA106E" w:rsidRPr="008F0DCB">
        <w:t>T1b-</w:t>
      </w:r>
      <w:r w:rsidRPr="008F0DCB">
        <w:rPr>
          <w:szCs w:val="24"/>
        </w:rPr>
        <w:t xml:space="preserve"> ja T5-kategooria mootorsõiduki, mille esmase registreerimise kuupäevast on maksustamisperioodi alguse kuupäevaks möödunud kuni </w:t>
      </w:r>
      <w:r w:rsidR="008971A4">
        <w:rPr>
          <w:szCs w:val="24"/>
        </w:rPr>
        <w:t>kümme</w:t>
      </w:r>
      <w:r w:rsidRPr="008F0DCB">
        <w:rPr>
          <w:szCs w:val="24"/>
        </w:rPr>
        <w:t xml:space="preserve"> aastat, </w:t>
      </w:r>
      <w:r w:rsidR="00CE6EBA" w:rsidRPr="008F0DCB">
        <w:rPr>
          <w:rFonts w:cs="Times New Roman"/>
          <w:szCs w:val="24"/>
        </w:rPr>
        <w:t>mootorsõiduki</w:t>
      </w:r>
      <w:r w:rsidRPr="008F0DCB">
        <w:rPr>
          <w:szCs w:val="24"/>
        </w:rPr>
        <w:t>maks on:</w:t>
      </w:r>
    </w:p>
    <w:bookmarkEnd w:id="81"/>
    <w:p w14:paraId="404C16E1" w14:textId="77777777" w:rsidR="00F75E01" w:rsidRPr="008F0DCB" w:rsidRDefault="00F75E01" w:rsidP="00F75E01">
      <w:pPr>
        <w:shd w:val="clear" w:color="auto" w:fill="FFFFFF"/>
        <w:jc w:val="both"/>
        <w:rPr>
          <w:szCs w:val="24"/>
        </w:rPr>
      </w:pPr>
      <w:r w:rsidRPr="008F0DCB">
        <w:rPr>
          <w:szCs w:val="24"/>
        </w:rPr>
        <w:t>1) 30 eurot, kui mootorsõiduki mootori töömaht on 51–125 cm</w:t>
      </w:r>
      <w:r w:rsidRPr="008F0DCB">
        <w:rPr>
          <w:szCs w:val="24"/>
          <w:vertAlign w:val="superscript"/>
        </w:rPr>
        <w:t>3</w:t>
      </w:r>
      <w:r w:rsidRPr="008F0DCB">
        <w:rPr>
          <w:szCs w:val="24"/>
        </w:rPr>
        <w:t>;</w:t>
      </w:r>
    </w:p>
    <w:p w14:paraId="421685C3" w14:textId="536886DC" w:rsidR="00F75E01" w:rsidRPr="008F0DCB" w:rsidRDefault="00F75E01" w:rsidP="00F75E01">
      <w:pPr>
        <w:shd w:val="clear" w:color="auto" w:fill="FFFFFF"/>
        <w:jc w:val="both"/>
        <w:rPr>
          <w:szCs w:val="24"/>
        </w:rPr>
      </w:pPr>
      <w:r w:rsidRPr="008F0DCB">
        <w:rPr>
          <w:szCs w:val="24"/>
        </w:rPr>
        <w:t xml:space="preserve">2) 45 eurot, kui mootorsõiduki mootori töömaht </w:t>
      </w:r>
      <w:r w:rsidR="00830F48" w:rsidRPr="008F0DCB">
        <w:rPr>
          <w:szCs w:val="24"/>
        </w:rPr>
        <w:t xml:space="preserve">on </w:t>
      </w:r>
      <w:r w:rsidRPr="008F0DCB">
        <w:rPr>
          <w:szCs w:val="24"/>
        </w:rPr>
        <w:t>126–500 cm</w:t>
      </w:r>
      <w:r w:rsidRPr="008F0DCB">
        <w:rPr>
          <w:szCs w:val="24"/>
          <w:vertAlign w:val="superscript"/>
        </w:rPr>
        <w:t>3</w:t>
      </w:r>
      <w:r w:rsidRPr="008F0DCB">
        <w:rPr>
          <w:szCs w:val="24"/>
        </w:rPr>
        <w:t>;</w:t>
      </w:r>
    </w:p>
    <w:p w14:paraId="75166360" w14:textId="77777777" w:rsidR="00F75E01" w:rsidRPr="008F0DCB" w:rsidRDefault="00F75E01" w:rsidP="00F75E01">
      <w:pPr>
        <w:shd w:val="clear" w:color="auto" w:fill="FFFFFF"/>
        <w:jc w:val="both"/>
        <w:rPr>
          <w:szCs w:val="24"/>
        </w:rPr>
      </w:pPr>
      <w:r w:rsidRPr="008F0DCB">
        <w:rPr>
          <w:szCs w:val="24"/>
        </w:rPr>
        <w:t>3) 60 eurot, kui mootorsõiduki mootori töömaht on 501–1000 cm</w:t>
      </w:r>
      <w:r w:rsidRPr="008F0DCB">
        <w:rPr>
          <w:szCs w:val="24"/>
          <w:vertAlign w:val="superscript"/>
        </w:rPr>
        <w:t>3</w:t>
      </w:r>
      <w:r w:rsidRPr="008F0DCB">
        <w:rPr>
          <w:szCs w:val="24"/>
        </w:rPr>
        <w:t>;</w:t>
      </w:r>
    </w:p>
    <w:p w14:paraId="76EF5C66" w14:textId="77777777" w:rsidR="00F75E01" w:rsidRPr="008F0DCB" w:rsidRDefault="00F75E01" w:rsidP="00F75E01">
      <w:pPr>
        <w:shd w:val="clear" w:color="auto" w:fill="FFFFFF"/>
        <w:jc w:val="both"/>
        <w:rPr>
          <w:szCs w:val="24"/>
        </w:rPr>
      </w:pPr>
      <w:r w:rsidRPr="008F0DCB">
        <w:rPr>
          <w:szCs w:val="24"/>
        </w:rPr>
        <w:t>4) 75 eurot, kui mootorsõiduki mootori töömaht on 1001–1500 cm</w:t>
      </w:r>
      <w:r w:rsidRPr="008F0DCB">
        <w:rPr>
          <w:szCs w:val="24"/>
          <w:vertAlign w:val="superscript"/>
        </w:rPr>
        <w:t>3</w:t>
      </w:r>
      <w:r w:rsidRPr="008F0DCB">
        <w:rPr>
          <w:szCs w:val="24"/>
        </w:rPr>
        <w:t>;</w:t>
      </w:r>
    </w:p>
    <w:p w14:paraId="57B89F14" w14:textId="77777777" w:rsidR="00F75E01" w:rsidRPr="008F0DCB" w:rsidRDefault="00F75E01" w:rsidP="00F75E01">
      <w:pPr>
        <w:shd w:val="clear" w:color="auto" w:fill="FFFFFF"/>
        <w:jc w:val="both"/>
        <w:rPr>
          <w:szCs w:val="24"/>
        </w:rPr>
      </w:pPr>
      <w:r w:rsidRPr="008F0DCB">
        <w:rPr>
          <w:szCs w:val="24"/>
        </w:rPr>
        <w:t>5) 90 eurot, kui mootorsõiduki mootori töömaht ületab 1500 cm</w:t>
      </w:r>
      <w:r w:rsidRPr="008F0DCB">
        <w:rPr>
          <w:szCs w:val="24"/>
          <w:vertAlign w:val="superscript"/>
        </w:rPr>
        <w:t>3</w:t>
      </w:r>
      <w:r w:rsidRPr="008F0DCB">
        <w:rPr>
          <w:szCs w:val="24"/>
        </w:rPr>
        <w:t>.</w:t>
      </w:r>
    </w:p>
    <w:bookmarkEnd w:id="79"/>
    <w:p w14:paraId="60BB9D01" w14:textId="77777777" w:rsidR="00F75E01" w:rsidRPr="008F0DCB" w:rsidRDefault="00F75E01" w:rsidP="00F75E01">
      <w:pPr>
        <w:shd w:val="clear" w:color="auto" w:fill="FFFFFF"/>
        <w:jc w:val="both"/>
        <w:rPr>
          <w:i/>
          <w:iCs/>
          <w:szCs w:val="24"/>
        </w:rPr>
      </w:pPr>
    </w:p>
    <w:p w14:paraId="188307EE" w14:textId="19AD4046" w:rsidR="00F75E01" w:rsidRPr="008F0DCB" w:rsidRDefault="00F75E01" w:rsidP="00F75E01">
      <w:pPr>
        <w:shd w:val="clear" w:color="auto" w:fill="FFFFFF"/>
        <w:jc w:val="both"/>
        <w:rPr>
          <w:szCs w:val="24"/>
        </w:rPr>
      </w:pPr>
      <w:r w:rsidRPr="008F0DCB">
        <w:rPr>
          <w:szCs w:val="24"/>
        </w:rPr>
        <w:t>(2)</w:t>
      </w:r>
      <w:r w:rsidR="00CA106E" w:rsidRPr="008F0DCB">
        <w:rPr>
          <w:szCs w:val="24"/>
        </w:rPr>
        <w:t xml:space="preserve"> L3e-, L4e-, L5e-, L6e- ja L7e-kategooria mootorsõiduki, kuni 1000</w:t>
      </w:r>
      <w:r w:rsidR="00B245A5">
        <w:rPr>
          <w:szCs w:val="24"/>
        </w:rPr>
        <w:t>-</w:t>
      </w:r>
      <w:r w:rsidR="00CA106E" w:rsidRPr="008F0DCB">
        <w:rPr>
          <w:szCs w:val="24"/>
        </w:rPr>
        <w:t>kilogrammise tühimassiga MS2-kategooria ratasmaastikusõiduki, T3-kategooria mootorsõiduki ning kuni 1000</w:t>
      </w:r>
      <w:r w:rsidR="00B245A5">
        <w:rPr>
          <w:szCs w:val="24"/>
        </w:rPr>
        <w:t>-</w:t>
      </w:r>
      <w:r w:rsidR="00CA106E" w:rsidRPr="008F0DCB">
        <w:rPr>
          <w:szCs w:val="24"/>
        </w:rPr>
        <w:t xml:space="preserve">kilogrammise tühimassiga </w:t>
      </w:r>
      <w:r w:rsidR="00CA106E" w:rsidRPr="008F0DCB">
        <w:t>T1b-</w:t>
      </w:r>
      <w:r w:rsidR="00CA106E" w:rsidRPr="008F0DCB">
        <w:rPr>
          <w:szCs w:val="24"/>
        </w:rPr>
        <w:t xml:space="preserve"> ja T5-kategooria mootorsõiduki</w:t>
      </w:r>
      <w:r w:rsidRPr="008F0DCB">
        <w:rPr>
          <w:szCs w:val="24"/>
        </w:rPr>
        <w:t xml:space="preserve">, mille esmase registreerimise kuupäevast on maksustamisperioodi alguse kuupäevaks möödunud üle kümne aasta, kuid mitte rohkem kui 20 aastat, </w:t>
      </w:r>
      <w:r w:rsidR="00CE6EBA" w:rsidRPr="008F0DCB">
        <w:rPr>
          <w:rFonts w:cs="Times New Roman"/>
          <w:szCs w:val="24"/>
        </w:rPr>
        <w:t>mootorsõiduki</w:t>
      </w:r>
      <w:r w:rsidRPr="008F0DCB">
        <w:rPr>
          <w:szCs w:val="24"/>
        </w:rPr>
        <w:t>maks on:</w:t>
      </w:r>
    </w:p>
    <w:p w14:paraId="75D403C2" w14:textId="77777777" w:rsidR="00F75E01" w:rsidRPr="008F0DCB" w:rsidRDefault="00F75E01" w:rsidP="00F75E01">
      <w:pPr>
        <w:shd w:val="clear" w:color="auto" w:fill="FFFFFF"/>
        <w:jc w:val="both"/>
        <w:rPr>
          <w:szCs w:val="24"/>
        </w:rPr>
      </w:pPr>
      <w:r w:rsidRPr="008F0DCB">
        <w:rPr>
          <w:szCs w:val="24"/>
        </w:rPr>
        <w:t>1) 30 eurot, kui mootorsõiduki mootori töömaht on 126–500 cm</w:t>
      </w:r>
      <w:r w:rsidRPr="008F0DCB">
        <w:rPr>
          <w:szCs w:val="24"/>
          <w:vertAlign w:val="superscript"/>
        </w:rPr>
        <w:t>3</w:t>
      </w:r>
      <w:r w:rsidRPr="008F0DCB">
        <w:rPr>
          <w:szCs w:val="24"/>
        </w:rPr>
        <w:t>;</w:t>
      </w:r>
    </w:p>
    <w:p w14:paraId="61A1228F" w14:textId="77777777" w:rsidR="00F75E01" w:rsidRPr="008F0DCB" w:rsidRDefault="00F75E01" w:rsidP="00F75E01">
      <w:pPr>
        <w:shd w:val="clear" w:color="auto" w:fill="FFFFFF"/>
        <w:jc w:val="both"/>
        <w:rPr>
          <w:szCs w:val="24"/>
        </w:rPr>
      </w:pPr>
      <w:r w:rsidRPr="008F0DCB">
        <w:rPr>
          <w:szCs w:val="24"/>
        </w:rPr>
        <w:t>2) 45 eurot, kui mootorsõiduki mootori töömaht on 501–1000 cm</w:t>
      </w:r>
      <w:r w:rsidRPr="008F0DCB">
        <w:rPr>
          <w:szCs w:val="24"/>
          <w:vertAlign w:val="superscript"/>
        </w:rPr>
        <w:t>3</w:t>
      </w:r>
      <w:r w:rsidRPr="008F0DCB">
        <w:rPr>
          <w:szCs w:val="24"/>
        </w:rPr>
        <w:t>;</w:t>
      </w:r>
    </w:p>
    <w:p w14:paraId="7DB7B62A" w14:textId="77777777" w:rsidR="00F75E01" w:rsidRPr="008F0DCB" w:rsidRDefault="00F75E01" w:rsidP="00F75E01">
      <w:pPr>
        <w:shd w:val="clear" w:color="auto" w:fill="FFFFFF"/>
        <w:jc w:val="both"/>
        <w:rPr>
          <w:szCs w:val="24"/>
        </w:rPr>
      </w:pPr>
      <w:r w:rsidRPr="008F0DCB">
        <w:rPr>
          <w:szCs w:val="24"/>
        </w:rPr>
        <w:t>3) 60 eurot, kui mootorsõiduki mootori töömaht on 1001–1500 cm</w:t>
      </w:r>
      <w:r w:rsidRPr="008F0DCB">
        <w:rPr>
          <w:szCs w:val="24"/>
          <w:vertAlign w:val="superscript"/>
        </w:rPr>
        <w:t>3</w:t>
      </w:r>
      <w:r w:rsidRPr="008F0DCB">
        <w:rPr>
          <w:szCs w:val="24"/>
        </w:rPr>
        <w:t>;</w:t>
      </w:r>
    </w:p>
    <w:p w14:paraId="0BD470E2" w14:textId="77777777" w:rsidR="00F75E01" w:rsidRPr="008F0DCB" w:rsidRDefault="00F75E01" w:rsidP="00F75E01">
      <w:pPr>
        <w:shd w:val="clear" w:color="auto" w:fill="FFFFFF"/>
        <w:jc w:val="both"/>
        <w:rPr>
          <w:szCs w:val="24"/>
        </w:rPr>
      </w:pPr>
      <w:r w:rsidRPr="008F0DCB">
        <w:rPr>
          <w:szCs w:val="24"/>
        </w:rPr>
        <w:t>4) 75 eurot, kui mootorsõiduki mootori töömaht ületab 1500 cm</w:t>
      </w:r>
      <w:r w:rsidRPr="008F0DCB">
        <w:rPr>
          <w:szCs w:val="24"/>
          <w:vertAlign w:val="superscript"/>
        </w:rPr>
        <w:t>3</w:t>
      </w:r>
      <w:r w:rsidRPr="008F0DCB">
        <w:rPr>
          <w:szCs w:val="24"/>
        </w:rPr>
        <w:t>.</w:t>
      </w:r>
    </w:p>
    <w:bookmarkEnd w:id="75"/>
    <w:bookmarkEnd w:id="80"/>
    <w:p w14:paraId="77D2EC24" w14:textId="55728248" w:rsidR="00782059" w:rsidRPr="008F0DCB" w:rsidRDefault="00782059" w:rsidP="00252541">
      <w:pPr>
        <w:jc w:val="both"/>
      </w:pPr>
    </w:p>
    <w:p w14:paraId="789B5F7E" w14:textId="3F741227" w:rsidR="00E42241" w:rsidRPr="008F0DCB" w:rsidRDefault="00E42241" w:rsidP="00E42241">
      <w:pPr>
        <w:jc w:val="both"/>
        <w:rPr>
          <w:b/>
          <w:bCs/>
        </w:rPr>
      </w:pPr>
      <w:r w:rsidRPr="008F0DCB">
        <w:rPr>
          <w:b/>
          <w:bCs/>
        </w:rPr>
        <w:t xml:space="preserve">§ </w:t>
      </w:r>
      <w:r w:rsidR="00EF242D" w:rsidRPr="008F0DCB">
        <w:rPr>
          <w:b/>
          <w:bCs/>
        </w:rPr>
        <w:t>1</w:t>
      </w:r>
      <w:r w:rsidR="00E72970" w:rsidRPr="008F0DCB">
        <w:rPr>
          <w:b/>
          <w:bCs/>
        </w:rPr>
        <w:t>2</w:t>
      </w:r>
      <w:r w:rsidRPr="008F0DCB">
        <w:rPr>
          <w:b/>
          <w:bCs/>
        </w:rPr>
        <w:t xml:space="preserve">. </w:t>
      </w:r>
      <w:bookmarkStart w:id="82" w:name="_Hlk145859406"/>
      <w:r w:rsidRPr="008F0DCB">
        <w:rPr>
          <w:b/>
          <w:bCs/>
        </w:rPr>
        <w:t>M1</w:t>
      </w:r>
      <w:r w:rsidR="005F1759" w:rsidRPr="008F0DCB">
        <w:rPr>
          <w:b/>
          <w:bCs/>
        </w:rPr>
        <w:t>-</w:t>
      </w:r>
      <w:r w:rsidRPr="008F0DCB">
        <w:rPr>
          <w:b/>
          <w:bCs/>
        </w:rPr>
        <w:t>kategooria mootorsõidukite maksumäärad</w:t>
      </w:r>
      <w:bookmarkEnd w:id="82"/>
    </w:p>
    <w:p w14:paraId="7BAB6EDD" w14:textId="77777777" w:rsidR="00E42241" w:rsidRPr="008F0DCB" w:rsidRDefault="00E42241" w:rsidP="00E42241">
      <w:pPr>
        <w:jc w:val="both"/>
        <w:rPr>
          <w:b/>
          <w:bCs/>
        </w:rPr>
      </w:pPr>
    </w:p>
    <w:p w14:paraId="7FB72C1B" w14:textId="0D312F45" w:rsidR="00DC602D" w:rsidRPr="008F0DCB" w:rsidRDefault="00DC602D" w:rsidP="00DC602D">
      <w:pPr>
        <w:jc w:val="both"/>
      </w:pPr>
      <w:bookmarkStart w:id="83" w:name="_Hlk152075690"/>
      <w:bookmarkStart w:id="84" w:name="_Hlk145164812"/>
      <w:bookmarkStart w:id="85" w:name="_Hlk145580704"/>
      <w:r w:rsidRPr="008F0DCB">
        <w:t xml:space="preserve">(1) M1-kategooria mootorsõiduki, mis ei ole </w:t>
      </w:r>
      <w:r w:rsidR="002A21F6">
        <w:t>liiklusseaduse § 2 punkti 88</w:t>
      </w:r>
      <w:r w:rsidR="002A21F6" w:rsidRPr="002A21F6">
        <w:rPr>
          <w:vertAlign w:val="superscript"/>
        </w:rPr>
        <w:t>1</w:t>
      </w:r>
      <w:r w:rsidR="002A21F6">
        <w:t xml:space="preserve"> tähenduses </w:t>
      </w:r>
      <w:r w:rsidRPr="008F0DCB">
        <w:t xml:space="preserve">täiselektriline ja mille kohta on liiklusregistris olemas andmed </w:t>
      </w:r>
      <w:bookmarkStart w:id="86" w:name="_Hlk151306478"/>
      <w:r w:rsidRPr="008F0DCB">
        <w:t xml:space="preserve">ühtlustatud ülemaailmse </w:t>
      </w:r>
      <w:proofErr w:type="spellStart"/>
      <w:r w:rsidRPr="008F0DCB">
        <w:t>kergsõidukite</w:t>
      </w:r>
      <w:proofErr w:type="spellEnd"/>
      <w:r w:rsidRPr="008F0DCB">
        <w:t xml:space="preserve"> katsetamise meetodiga (edaspidi </w:t>
      </w:r>
      <w:r w:rsidRPr="008F0DCB">
        <w:rPr>
          <w:i/>
          <w:iCs/>
        </w:rPr>
        <w:t>WLTP-meetod</w:t>
      </w:r>
      <w:r w:rsidRPr="008F0DCB">
        <w:t xml:space="preserve">) </w:t>
      </w:r>
      <w:bookmarkEnd w:id="86"/>
      <w:r w:rsidRPr="008F0DCB">
        <w:t xml:space="preserve">arvutatud süsinikdioksiidi (edaspidi </w:t>
      </w:r>
      <w:r w:rsidRPr="008F0DCB">
        <w:rPr>
          <w:i/>
          <w:iCs/>
        </w:rPr>
        <w:t>CO</w:t>
      </w:r>
      <w:r w:rsidRPr="008F0DCB">
        <w:rPr>
          <w:i/>
          <w:iCs/>
          <w:vertAlign w:val="subscript"/>
        </w:rPr>
        <w:t>2</w:t>
      </w:r>
      <w:r w:rsidRPr="008F0DCB">
        <w:t xml:space="preserve">) eriheite kohta, </w:t>
      </w:r>
      <w:r w:rsidR="00CE6EBA" w:rsidRPr="008F0DCB">
        <w:rPr>
          <w:rFonts w:cs="Times New Roman"/>
          <w:szCs w:val="24"/>
        </w:rPr>
        <w:t>mootorsõiduki</w:t>
      </w:r>
      <w:r w:rsidRPr="008F0DCB">
        <w:t xml:space="preserve">maksu määr leitakse </w:t>
      </w:r>
      <w:commentRangeStart w:id="87"/>
      <w:r w:rsidRPr="008F0DCB">
        <w:t>järgmis</w:t>
      </w:r>
      <w:del w:id="88" w:author="Mari Koik" w:date="2023-12-03T15:36:00Z">
        <w:r w:rsidRPr="008F0DCB" w:rsidDel="000A247A">
          <w:delText>t</w:delText>
        </w:r>
      </w:del>
      <w:r w:rsidRPr="008F0DCB">
        <w:t xml:space="preserve">e </w:t>
      </w:r>
      <w:ins w:id="89" w:author="Mari Koik" w:date="2023-12-03T15:36:00Z">
        <w:r w:rsidR="000A247A">
          <w:t xml:space="preserve">kolme </w:t>
        </w:r>
      </w:ins>
      <w:r w:rsidRPr="008F0DCB">
        <w:t>komponen</w:t>
      </w:r>
      <w:ins w:id="90" w:author="Mari Koik" w:date="2023-12-03T15:36:00Z">
        <w:r w:rsidR="000A247A">
          <w:t>di</w:t>
        </w:r>
      </w:ins>
      <w:del w:id="91" w:author="Mari Koik" w:date="2023-12-03T15:36:00Z">
        <w:r w:rsidRPr="008F0DCB" w:rsidDel="000A247A">
          <w:delText>tide</w:delText>
        </w:r>
      </w:del>
      <w:r w:rsidRPr="008F0DCB">
        <w:t xml:space="preserve"> summana</w:t>
      </w:r>
      <w:commentRangeEnd w:id="87"/>
      <w:r w:rsidR="001E040C">
        <w:rPr>
          <w:rStyle w:val="Kommentaariviide"/>
        </w:rPr>
        <w:commentReference w:id="87"/>
      </w:r>
      <w:r w:rsidRPr="008F0DCB">
        <w:t xml:space="preserve">: </w:t>
      </w:r>
      <w:bookmarkEnd w:id="83"/>
    </w:p>
    <w:p w14:paraId="3123FA27" w14:textId="77777777" w:rsidR="00DC602D" w:rsidRPr="008F0DCB" w:rsidRDefault="00DC602D" w:rsidP="00DC602D">
      <w:pPr>
        <w:jc w:val="both"/>
      </w:pPr>
      <w:r w:rsidRPr="008F0DCB">
        <w:t>1) baasosa 50 eurot mootorsõiduki kohta;</w:t>
      </w:r>
    </w:p>
    <w:bookmarkEnd w:id="84"/>
    <w:p w14:paraId="4C4064D6" w14:textId="707330FE" w:rsidR="00DC602D" w:rsidRPr="008F0DCB" w:rsidRDefault="00DC602D" w:rsidP="00DC602D">
      <w:pPr>
        <w:jc w:val="both"/>
      </w:pPr>
      <w:r w:rsidRPr="008F0DCB">
        <w:t>2) CO</w:t>
      </w:r>
      <w:r w:rsidRPr="008F0DCB">
        <w:rPr>
          <w:vertAlign w:val="subscript"/>
        </w:rPr>
        <w:t>2</w:t>
      </w:r>
      <w:r w:rsidRPr="008F0DCB">
        <w:t xml:space="preserve"> eriheite osa selliselt, et iga CO</w:t>
      </w:r>
      <w:r w:rsidRPr="008F0DCB">
        <w:rPr>
          <w:vertAlign w:val="subscript"/>
        </w:rPr>
        <w:t>2</w:t>
      </w:r>
      <w:r w:rsidRPr="008F0DCB">
        <w:t xml:space="preserve"> gramm vahemikus 118–150 grammi kilomeetri kohta korrutatakse 3 euroga, vahemikus 151–200 grammi kilomeetri kohta korrutatakse 3,5 euroga ning </w:t>
      </w:r>
      <w:r w:rsidR="00B245A5">
        <w:t xml:space="preserve">vahemikus </w:t>
      </w:r>
      <w:r w:rsidRPr="008F0DCB">
        <w:t>201 ja enam grammi kilomeetri kohta korrutatakse 4 euroga;</w:t>
      </w:r>
    </w:p>
    <w:p w14:paraId="6BC6A5AC" w14:textId="76FDE2ED" w:rsidR="00BF531A" w:rsidRPr="008F0DCB" w:rsidRDefault="00DC602D" w:rsidP="00BF531A">
      <w:pPr>
        <w:jc w:val="both"/>
      </w:pPr>
      <w:r w:rsidRPr="008F0DCB">
        <w:lastRenderedPageBreak/>
        <w:t>3) massiosa selliselt, et mootorsõiduki 2000</w:t>
      </w:r>
      <w:r w:rsidR="00B245A5">
        <w:t>-</w:t>
      </w:r>
      <w:r w:rsidRPr="008F0DCB">
        <w:t>kilogrammist täismassi ületav iga kilogramm korrutatakse 0,40 euroga kuni summani 400 eurot</w:t>
      </w:r>
      <w:r w:rsidR="00403D73">
        <w:t xml:space="preserve"> või </w:t>
      </w:r>
      <w:r w:rsidRPr="008F0DCB">
        <w:t xml:space="preserve">välise laadimisvõimalusega </w:t>
      </w:r>
      <w:r w:rsidR="00B811E2">
        <w:t>mootor</w:t>
      </w:r>
      <w:r w:rsidRPr="008F0DCB">
        <w:t>sõiduki</w:t>
      </w:r>
      <w:ins w:id="92" w:author="Mari Koik" w:date="2023-12-02T17:23:00Z">
        <w:r w:rsidR="001300AF" w:rsidRPr="001300AF">
          <w:t xml:space="preserve"> </w:t>
        </w:r>
        <w:r w:rsidR="001300AF">
          <w:t>puhul</w:t>
        </w:r>
      </w:ins>
      <w:r w:rsidRPr="008F0DCB">
        <w:t xml:space="preserve">, millel on liiklusregistris märge </w:t>
      </w:r>
      <w:r w:rsidR="00B245A5">
        <w:t>„</w:t>
      </w:r>
      <w:r w:rsidRPr="008F0DCB">
        <w:t>OVC-HEV</w:t>
      </w:r>
      <w:r w:rsidR="00B245A5">
        <w:t>“</w:t>
      </w:r>
      <w:r w:rsidRPr="008F0DCB">
        <w:t xml:space="preserve">, </w:t>
      </w:r>
      <w:del w:id="93" w:author="Mari Koik" w:date="2023-12-02T17:23:00Z">
        <w:r w:rsidR="008971A4" w:rsidDel="001300AF">
          <w:delText>puhul</w:delText>
        </w:r>
        <w:r w:rsidRPr="008F0DCB" w:rsidDel="001300AF">
          <w:delText xml:space="preserve"> </w:delText>
        </w:r>
      </w:del>
      <w:r w:rsidRPr="008F0DCB">
        <w:t>selliselt, et mootorsõiduki 2200</w:t>
      </w:r>
      <w:r w:rsidR="00B245A5">
        <w:t>-</w:t>
      </w:r>
      <w:r w:rsidRPr="008F0DCB">
        <w:t>kilogrammist täismassi ületav iga kilogramm korrutatakse 0,40 euroga kuni summani 400 eurot.</w:t>
      </w:r>
      <w:bookmarkStart w:id="94" w:name="_Hlk151959920"/>
      <w:r w:rsidR="00BF531A" w:rsidRPr="008F0DCB">
        <w:t xml:space="preserve"> </w:t>
      </w:r>
    </w:p>
    <w:bookmarkEnd w:id="94"/>
    <w:p w14:paraId="3FB05C03" w14:textId="77777777" w:rsidR="00BF531A" w:rsidRPr="008F0DCB" w:rsidRDefault="00BF531A" w:rsidP="00DC602D">
      <w:pPr>
        <w:jc w:val="both"/>
      </w:pPr>
    </w:p>
    <w:p w14:paraId="30E6C8C8" w14:textId="54F05E96" w:rsidR="002E53F6" w:rsidRDefault="00DC602D" w:rsidP="00DC602D">
      <w:pPr>
        <w:jc w:val="both"/>
        <w:rPr>
          <w:ins w:id="95" w:author="Mari Koik" w:date="2023-12-03T15:37:00Z"/>
        </w:rPr>
      </w:pPr>
      <w:r w:rsidRPr="008F0DCB">
        <w:t>(</w:t>
      </w:r>
      <w:r w:rsidR="002A21F6">
        <w:t>2</w:t>
      </w:r>
      <w:r w:rsidRPr="008F0DCB">
        <w:t>) Käesoleva paragrahvi lõikes 1 nimetatud mootorsõiduk</w:t>
      </w:r>
      <w:r w:rsidR="008971A4">
        <w:t>i</w:t>
      </w:r>
      <w:r w:rsidRPr="008F0DCB">
        <w:t xml:space="preserve">, mille kohta on liiklusregistris olemas andmed üksnes </w:t>
      </w:r>
      <w:r w:rsidR="006013FB" w:rsidRPr="008F0DCB">
        <w:t>ametliku tehasepoolse kulunumbri mõõtmise süsteemi järgi (</w:t>
      </w:r>
      <w:commentRangeStart w:id="96"/>
      <w:r w:rsidR="006013FB" w:rsidRPr="008F0DCB">
        <w:rPr>
          <w:i/>
          <w:iCs/>
        </w:rPr>
        <w:t xml:space="preserve">New </w:t>
      </w:r>
      <w:proofErr w:type="spellStart"/>
      <w:r w:rsidR="006013FB" w:rsidRPr="008F0DCB">
        <w:rPr>
          <w:i/>
          <w:iCs/>
        </w:rPr>
        <w:t>Europea</w:t>
      </w:r>
      <w:r w:rsidR="0020207B">
        <w:rPr>
          <w:i/>
          <w:iCs/>
        </w:rPr>
        <w:t>n</w:t>
      </w:r>
      <w:proofErr w:type="spellEnd"/>
      <w:r w:rsidR="006013FB" w:rsidRPr="008F0DCB">
        <w:rPr>
          <w:i/>
          <w:iCs/>
        </w:rPr>
        <w:t xml:space="preserve"> </w:t>
      </w:r>
      <w:proofErr w:type="spellStart"/>
      <w:r w:rsidR="006013FB" w:rsidRPr="008F0DCB">
        <w:rPr>
          <w:i/>
          <w:iCs/>
        </w:rPr>
        <w:t>Driving</w:t>
      </w:r>
      <w:proofErr w:type="spellEnd"/>
      <w:r w:rsidR="006013FB" w:rsidRPr="008F0DCB">
        <w:rPr>
          <w:i/>
          <w:iCs/>
        </w:rPr>
        <w:t xml:space="preserve"> </w:t>
      </w:r>
      <w:proofErr w:type="spellStart"/>
      <w:r w:rsidR="006013FB" w:rsidRPr="008F0DCB">
        <w:rPr>
          <w:i/>
          <w:iCs/>
        </w:rPr>
        <w:t>Cycle</w:t>
      </w:r>
      <w:proofErr w:type="spellEnd"/>
      <w:r w:rsidR="006013FB" w:rsidRPr="008F0DCB">
        <w:t>,</w:t>
      </w:r>
      <w:commentRangeEnd w:id="96"/>
      <w:r w:rsidR="00895D0D">
        <w:rPr>
          <w:rStyle w:val="Kommentaariviide"/>
        </w:rPr>
        <w:commentReference w:id="96"/>
      </w:r>
      <w:r w:rsidR="006013FB" w:rsidRPr="008F0DCB">
        <w:t xml:space="preserve"> edaspidi </w:t>
      </w:r>
      <w:r w:rsidRPr="008F0DCB">
        <w:rPr>
          <w:i/>
          <w:iCs/>
        </w:rPr>
        <w:t>NEDC-meetod</w:t>
      </w:r>
      <w:r w:rsidR="006013FB" w:rsidRPr="008F0DCB">
        <w:t>)</w:t>
      </w:r>
      <w:r w:rsidRPr="008F0DCB">
        <w:t xml:space="preserve"> arvutatud CO</w:t>
      </w:r>
      <w:r w:rsidRPr="008F0DCB">
        <w:rPr>
          <w:vertAlign w:val="subscript"/>
        </w:rPr>
        <w:t>2</w:t>
      </w:r>
      <w:r w:rsidRPr="008F0DCB">
        <w:t xml:space="preserve"> eriheite kohta, </w:t>
      </w:r>
      <w:r w:rsidR="00CE6EBA" w:rsidRPr="008F0DCB">
        <w:rPr>
          <w:rFonts w:cs="Times New Roman"/>
          <w:szCs w:val="24"/>
        </w:rPr>
        <w:t>mootorsõiduki</w:t>
      </w:r>
      <w:r w:rsidRPr="008F0DCB">
        <w:t xml:space="preserve">maksu määr </w:t>
      </w:r>
      <w:commentRangeStart w:id="97"/>
      <w:r w:rsidRPr="008F0DCB">
        <w:t xml:space="preserve">leitakse </w:t>
      </w:r>
      <w:ins w:id="98" w:author="Mari Koik" w:date="2023-12-03T15:36:00Z">
        <w:r w:rsidR="002E53F6">
          <w:t>järgmise k</w:t>
        </w:r>
      </w:ins>
      <w:ins w:id="99" w:author="Mari Koik" w:date="2023-12-03T15:37:00Z">
        <w:r w:rsidR="002E53F6">
          <w:t>olm</w:t>
        </w:r>
      </w:ins>
      <w:ins w:id="100" w:author="Mari Koik" w:date="2023-12-03T15:36:00Z">
        <w:r w:rsidR="002E53F6">
          <w:t xml:space="preserve">e </w:t>
        </w:r>
      </w:ins>
      <w:r w:rsidRPr="008F0DCB">
        <w:t>komponen</w:t>
      </w:r>
      <w:ins w:id="101" w:author="Mari Koik" w:date="2023-12-03T15:36:00Z">
        <w:r w:rsidR="002E53F6">
          <w:t>di</w:t>
        </w:r>
      </w:ins>
      <w:del w:id="102" w:author="Mari Koik" w:date="2023-12-03T15:36:00Z">
        <w:r w:rsidRPr="008F0DCB" w:rsidDel="002E53F6">
          <w:delText>tide</w:delText>
        </w:r>
      </w:del>
      <w:r w:rsidRPr="008F0DCB">
        <w:t xml:space="preserve"> summana</w:t>
      </w:r>
      <w:ins w:id="103" w:author="Mari Koik" w:date="2023-12-03T15:37:00Z">
        <w:r w:rsidR="002E53F6">
          <w:t>:</w:t>
        </w:r>
      </w:ins>
    </w:p>
    <w:p w14:paraId="5259EA30" w14:textId="77777777" w:rsidR="002E53F6" w:rsidRDefault="002E53F6" w:rsidP="00DC602D">
      <w:pPr>
        <w:jc w:val="both"/>
        <w:rPr>
          <w:ins w:id="104" w:author="Mari Koik" w:date="2023-12-03T15:37:00Z"/>
        </w:rPr>
      </w:pPr>
      <w:ins w:id="105" w:author="Mari Koik" w:date="2023-12-03T15:37:00Z">
        <w:r>
          <w:t>1)</w:t>
        </w:r>
      </w:ins>
      <w:del w:id="106" w:author="Mari Koik" w:date="2023-12-03T15:37:00Z">
        <w:r w:rsidR="00DC602D" w:rsidRPr="008F0DCB" w:rsidDel="002E53F6">
          <w:delText>, mis on</w:delText>
        </w:r>
      </w:del>
      <w:r w:rsidR="00DC602D" w:rsidRPr="008F0DCB">
        <w:t xml:space="preserve"> käesoleva paragrahvi lõikes 1 nimetatud baasosa</w:t>
      </w:r>
      <w:ins w:id="107" w:author="Mari Koik" w:date="2023-12-03T15:37:00Z">
        <w:r>
          <w:t>;</w:t>
        </w:r>
      </w:ins>
    </w:p>
    <w:p w14:paraId="69844E7C" w14:textId="77777777" w:rsidR="002E53F6" w:rsidRDefault="002E53F6" w:rsidP="00DC602D">
      <w:pPr>
        <w:jc w:val="both"/>
        <w:rPr>
          <w:ins w:id="108" w:author="Mari Koik" w:date="2023-12-03T15:37:00Z"/>
        </w:rPr>
      </w:pPr>
      <w:ins w:id="109" w:author="Mari Koik" w:date="2023-12-03T15:37:00Z">
        <w:r>
          <w:t>2)</w:t>
        </w:r>
      </w:ins>
      <w:del w:id="110" w:author="Mari Koik" w:date="2023-12-03T15:37:00Z">
        <w:r w:rsidR="00DC602D" w:rsidRPr="008F0DCB" w:rsidDel="002E53F6">
          <w:delText xml:space="preserve"> ja</w:delText>
        </w:r>
      </w:del>
      <w:r w:rsidR="00DC602D" w:rsidRPr="008F0DCB">
        <w:t xml:space="preserve"> massiosa</w:t>
      </w:r>
      <w:ins w:id="111" w:author="Mari Koik" w:date="2023-12-03T15:37:00Z">
        <w:r>
          <w:t>;</w:t>
        </w:r>
      </w:ins>
    </w:p>
    <w:p w14:paraId="4EF858E4" w14:textId="3F4EF5A9" w:rsidR="00DC602D" w:rsidRPr="008F0DCB" w:rsidRDefault="002E53F6" w:rsidP="00DC602D">
      <w:pPr>
        <w:jc w:val="both"/>
      </w:pPr>
      <w:ins w:id="112" w:author="Mari Koik" w:date="2023-12-03T15:37:00Z">
        <w:r>
          <w:t>3)</w:t>
        </w:r>
      </w:ins>
      <w:del w:id="113" w:author="Mari Koik" w:date="2023-12-03T15:37:00Z">
        <w:r w:rsidR="00DC602D" w:rsidRPr="008F0DCB" w:rsidDel="002E53F6">
          <w:delText xml:space="preserve"> ning</w:delText>
        </w:r>
      </w:del>
      <w:r w:rsidR="00DC602D" w:rsidRPr="008F0DCB">
        <w:t xml:space="preserve"> CO</w:t>
      </w:r>
      <w:r w:rsidR="00DC602D" w:rsidRPr="008F0DCB">
        <w:rPr>
          <w:vertAlign w:val="subscript"/>
        </w:rPr>
        <w:t>2</w:t>
      </w:r>
      <w:r w:rsidR="00DC602D" w:rsidRPr="008F0DCB">
        <w:t xml:space="preserve"> eriheite osa selliselt, et esmalt korrutatakse CO</w:t>
      </w:r>
      <w:r w:rsidR="00DC602D" w:rsidRPr="008F0DCB">
        <w:rPr>
          <w:vertAlign w:val="subscript"/>
        </w:rPr>
        <w:t>2</w:t>
      </w:r>
      <w:r w:rsidR="00DC602D" w:rsidRPr="008F0DCB">
        <w:t xml:space="preserve"> eriheite näit koefitsiendiga 1,21 ja seejärel iga CO</w:t>
      </w:r>
      <w:r w:rsidR="00DC602D" w:rsidRPr="008F0DCB">
        <w:rPr>
          <w:vertAlign w:val="subscript"/>
        </w:rPr>
        <w:t>2</w:t>
      </w:r>
      <w:r w:rsidR="00DC602D" w:rsidRPr="008F0DCB">
        <w:t xml:space="preserve"> gramm vastavalt käesoleva paragrahvi lõike 1 punktis 2 sätestatule.   </w:t>
      </w:r>
      <w:commentRangeEnd w:id="97"/>
      <w:r w:rsidR="009B5439">
        <w:rPr>
          <w:rStyle w:val="Kommentaariviide"/>
        </w:rPr>
        <w:commentReference w:id="97"/>
      </w:r>
    </w:p>
    <w:p w14:paraId="2FDB6BA1" w14:textId="77777777" w:rsidR="00DC602D" w:rsidRPr="008F0DCB" w:rsidRDefault="00DC602D" w:rsidP="00DC602D">
      <w:pPr>
        <w:jc w:val="both"/>
      </w:pPr>
      <w:bookmarkStart w:id="114" w:name="_Hlk150937138"/>
      <w:bookmarkStart w:id="115" w:name="_Hlk145338413"/>
      <w:bookmarkEnd w:id="85"/>
    </w:p>
    <w:p w14:paraId="0FBCD4AF" w14:textId="17C52188" w:rsidR="00DC602D" w:rsidRPr="008F0DCB" w:rsidRDefault="00DC602D" w:rsidP="00DC602D">
      <w:pPr>
        <w:jc w:val="both"/>
      </w:pPr>
      <w:bookmarkStart w:id="116" w:name="_Hlk150939665"/>
      <w:r w:rsidRPr="008F0DCB">
        <w:t>(</w:t>
      </w:r>
      <w:r w:rsidR="002A21F6">
        <w:t>3</w:t>
      </w:r>
      <w:r w:rsidRPr="008F0DCB">
        <w:t>) Käesoleva paragrahvi lõikes 1 nimetatud mootorsõiduki, mille kohta puuduvad liiklusregistris andmed CO</w:t>
      </w:r>
      <w:r w:rsidRPr="008F0DCB">
        <w:rPr>
          <w:vertAlign w:val="subscript"/>
        </w:rPr>
        <w:t>2</w:t>
      </w:r>
      <w:r w:rsidRPr="008F0DCB">
        <w:t xml:space="preserve"> eriheite kohta, CO</w:t>
      </w:r>
      <w:r w:rsidRPr="008F0DCB">
        <w:rPr>
          <w:vertAlign w:val="subscript"/>
        </w:rPr>
        <w:t>2</w:t>
      </w:r>
      <w:r w:rsidRPr="008F0DCB">
        <w:t xml:space="preserve"> eriheite WLTP</w:t>
      </w:r>
      <w:r w:rsidR="00B245A5">
        <w:t>-</w:t>
      </w:r>
      <w:r w:rsidRPr="008F0DCB">
        <w:t>meetodi referentsväärtus grammides kilomeetri kohta leitakse järgmis</w:t>
      </w:r>
      <w:del w:id="117" w:author="Mari Koik" w:date="2023-12-03T15:37:00Z">
        <w:r w:rsidRPr="008F0DCB" w:rsidDel="002E53F6">
          <w:delText>t</w:delText>
        </w:r>
      </w:del>
      <w:r w:rsidRPr="008F0DCB">
        <w:t xml:space="preserve">e </w:t>
      </w:r>
      <w:ins w:id="118" w:author="Mari Koik" w:date="2023-12-03T15:37:00Z">
        <w:r w:rsidR="002E53F6">
          <w:t xml:space="preserve">kolme </w:t>
        </w:r>
      </w:ins>
      <w:del w:id="119" w:author="Mari Koik" w:date="2023-12-03T15:37:00Z">
        <w:r w:rsidRPr="008F0DCB" w:rsidDel="002E53F6">
          <w:delText xml:space="preserve">komponentide </w:delText>
        </w:r>
      </w:del>
      <w:ins w:id="120" w:author="Mari Koik" w:date="2023-12-03T15:37:00Z">
        <w:r w:rsidR="002E53F6" w:rsidRPr="008F0DCB">
          <w:t>komponen</w:t>
        </w:r>
        <w:r w:rsidR="002E53F6">
          <w:t>d</w:t>
        </w:r>
      </w:ins>
      <w:ins w:id="121" w:author="Mari Koik" w:date="2023-12-03T15:38:00Z">
        <w:r w:rsidR="002E53F6">
          <w:t>i</w:t>
        </w:r>
      </w:ins>
      <w:ins w:id="122" w:author="Mari Koik" w:date="2023-12-03T15:37:00Z">
        <w:r w:rsidR="002E53F6" w:rsidRPr="008F0DCB">
          <w:t xml:space="preserve"> </w:t>
        </w:r>
      </w:ins>
      <w:r w:rsidRPr="008F0DCB">
        <w:t xml:space="preserve">summana, arvestades lõikes </w:t>
      </w:r>
      <w:r w:rsidR="00BF531A">
        <w:t>5</w:t>
      </w:r>
      <w:r w:rsidRPr="008F0DCB">
        <w:t xml:space="preserve"> sätestatut:</w:t>
      </w:r>
    </w:p>
    <w:p w14:paraId="5A380534" w14:textId="77777777" w:rsidR="00DC602D" w:rsidRPr="008F0DCB" w:rsidRDefault="00DC602D" w:rsidP="00DC602D">
      <w:pPr>
        <w:jc w:val="both"/>
      </w:pPr>
      <w:r w:rsidRPr="008F0DCB">
        <w:t>1) mootori võimsus kilovattides korrutatakse 0,29-ga;</w:t>
      </w:r>
    </w:p>
    <w:p w14:paraId="322C8E9B" w14:textId="77777777" w:rsidR="00DC602D" w:rsidRPr="008F0DCB" w:rsidRDefault="00DC602D" w:rsidP="00DC602D">
      <w:pPr>
        <w:jc w:val="both"/>
      </w:pPr>
      <w:r w:rsidRPr="008F0DCB">
        <w:t>2) mootorsõiduki tühimass kilogrammides korrutatakse 0,07-ga;</w:t>
      </w:r>
    </w:p>
    <w:p w14:paraId="7267ADAB" w14:textId="77777777" w:rsidR="00DC602D" w:rsidRPr="008F0DCB" w:rsidRDefault="00DC602D" w:rsidP="00DC602D">
      <w:pPr>
        <w:jc w:val="both"/>
      </w:pPr>
      <w:r w:rsidRPr="008F0DCB">
        <w:t>3) mootorsõiduki vanus aastates maksustamisperioodi alguse kuupäevaks alates esmase registreerimise kuupäevast korrutatakse 4,92-ga.</w:t>
      </w:r>
    </w:p>
    <w:p w14:paraId="0E7E5F67" w14:textId="77777777" w:rsidR="00DC602D" w:rsidRPr="008F0DCB" w:rsidRDefault="00DC602D" w:rsidP="00DC602D">
      <w:pPr>
        <w:jc w:val="both"/>
      </w:pPr>
    </w:p>
    <w:p w14:paraId="211EA3A6" w14:textId="67FB5B24" w:rsidR="00DC602D" w:rsidRPr="008F0DCB" w:rsidRDefault="00DC602D" w:rsidP="00DC602D">
      <w:pPr>
        <w:jc w:val="both"/>
      </w:pPr>
      <w:r w:rsidRPr="008F0DCB">
        <w:t>(</w:t>
      </w:r>
      <w:r w:rsidR="002A21F6">
        <w:t>4</w:t>
      </w:r>
      <w:r w:rsidRPr="008F0DCB">
        <w:t xml:space="preserve">) Käesoleva paragrahvi lõike </w:t>
      </w:r>
      <w:r w:rsidR="002A21F6">
        <w:t>3</w:t>
      </w:r>
      <w:r w:rsidRPr="008F0DCB">
        <w:t xml:space="preserve"> punktide</w:t>
      </w:r>
      <w:r w:rsidR="00B245A5">
        <w:t>s</w:t>
      </w:r>
      <w:r w:rsidRPr="008F0DCB">
        <w:t xml:space="preserve"> 1–3</w:t>
      </w:r>
      <w:r w:rsidR="00B245A5">
        <w:t xml:space="preserve"> ettenähtud summade</w:t>
      </w:r>
      <w:r w:rsidRPr="008F0DCB">
        <w:t xml:space="preserve"> liitmisel saadud summast lahutatakse: </w:t>
      </w:r>
    </w:p>
    <w:p w14:paraId="2F78D7BF" w14:textId="14A11150" w:rsidR="00DC602D" w:rsidRPr="008F0DCB" w:rsidRDefault="00DC602D" w:rsidP="00DC602D">
      <w:pPr>
        <w:jc w:val="both"/>
      </w:pPr>
      <w:r w:rsidRPr="008F0DCB">
        <w:t>1) diiselmootoriga sõiduki puhul 35</w:t>
      </w:r>
      <w:r w:rsidR="008B791F" w:rsidRPr="008B791F">
        <w:t xml:space="preserve"> </w:t>
      </w:r>
      <w:r w:rsidR="008B791F" w:rsidRPr="008F0DCB">
        <w:t>CO</w:t>
      </w:r>
      <w:r w:rsidR="008B791F" w:rsidRPr="008F0DCB">
        <w:rPr>
          <w:vertAlign w:val="subscript"/>
        </w:rPr>
        <w:t>2</w:t>
      </w:r>
      <w:r w:rsidR="008B791F">
        <w:rPr>
          <w:vertAlign w:val="subscript"/>
        </w:rPr>
        <w:t xml:space="preserve"> </w:t>
      </w:r>
      <w:r w:rsidR="008B791F" w:rsidRPr="008F0DCB">
        <w:t>grammi kilomeetri kohta</w:t>
      </w:r>
      <w:r w:rsidRPr="008F0DCB">
        <w:t xml:space="preserve">;    </w:t>
      </w:r>
    </w:p>
    <w:p w14:paraId="49F975F4" w14:textId="5F1F7F2C" w:rsidR="00DC602D" w:rsidRPr="008F0DCB" w:rsidRDefault="00DC602D" w:rsidP="00DC602D">
      <w:pPr>
        <w:jc w:val="both"/>
      </w:pPr>
      <w:r w:rsidRPr="008F0DCB">
        <w:t>2</w:t>
      </w:r>
      <w:bookmarkStart w:id="123" w:name="_Hlk151450485"/>
      <w:r w:rsidRPr="008F0DCB">
        <w:t xml:space="preserve">) välise laadimisvõimaluseta diiselmootoriga </w:t>
      </w:r>
      <w:r w:rsidR="00F04B0B">
        <w:t>mootorsõiduki</w:t>
      </w:r>
      <w:r w:rsidR="00B245A5">
        <w:t xml:space="preserve"> puhul</w:t>
      </w:r>
      <w:r w:rsidR="00F04B0B">
        <w:t>, millel on liiklusregistris märge</w:t>
      </w:r>
      <w:r w:rsidRPr="008F0DCB">
        <w:t xml:space="preserve"> </w:t>
      </w:r>
      <w:r w:rsidR="00B245A5">
        <w:t>„</w:t>
      </w:r>
      <w:r w:rsidR="0020207B">
        <w:t>N</w:t>
      </w:r>
      <w:r w:rsidR="00F04B0B" w:rsidRPr="008F0DCB">
        <w:t>OVC-HEV</w:t>
      </w:r>
      <w:r w:rsidR="00B245A5">
        <w:t>“</w:t>
      </w:r>
      <w:r w:rsidR="00F04B0B" w:rsidRPr="008F0DCB">
        <w:t xml:space="preserve">, </w:t>
      </w:r>
      <w:r w:rsidRPr="008F0DCB">
        <w:t>52</w:t>
      </w:r>
      <w:r w:rsidR="008B791F" w:rsidRPr="008B791F">
        <w:t xml:space="preserve"> </w:t>
      </w:r>
      <w:r w:rsidR="008B791F" w:rsidRPr="008F0DCB">
        <w:t>CO</w:t>
      </w:r>
      <w:r w:rsidR="008B791F" w:rsidRPr="008F0DCB">
        <w:rPr>
          <w:vertAlign w:val="subscript"/>
        </w:rPr>
        <w:t>2</w:t>
      </w:r>
      <w:r w:rsidR="008B791F">
        <w:rPr>
          <w:vertAlign w:val="subscript"/>
        </w:rPr>
        <w:t xml:space="preserve"> </w:t>
      </w:r>
      <w:r w:rsidR="008B791F" w:rsidRPr="008F0DCB">
        <w:t>grammi kilomeetri kohta</w:t>
      </w:r>
      <w:r w:rsidRPr="008F0DCB">
        <w:t>;</w:t>
      </w:r>
      <w:bookmarkEnd w:id="123"/>
    </w:p>
    <w:p w14:paraId="022EFAFE" w14:textId="565E9F03" w:rsidR="00DC602D" w:rsidRPr="008F0DCB" w:rsidRDefault="00DC602D" w:rsidP="00DC602D">
      <w:pPr>
        <w:jc w:val="both"/>
      </w:pPr>
      <w:r w:rsidRPr="008F0DCB">
        <w:t xml:space="preserve">3) välise laadimisvõimaluseta bensiinimootoriga </w:t>
      </w:r>
      <w:r w:rsidR="00F04B0B">
        <w:t>mootorsõiduki</w:t>
      </w:r>
      <w:r w:rsidR="00B245A5">
        <w:t xml:space="preserve"> puhul</w:t>
      </w:r>
      <w:r w:rsidR="00F04B0B">
        <w:t>, millel on liiklusregistris märge</w:t>
      </w:r>
      <w:r w:rsidR="00F04B0B" w:rsidRPr="008F0DCB">
        <w:t xml:space="preserve"> </w:t>
      </w:r>
      <w:r w:rsidR="00B245A5">
        <w:t>„</w:t>
      </w:r>
      <w:r w:rsidR="0020207B">
        <w:t>N</w:t>
      </w:r>
      <w:r w:rsidR="00F04B0B" w:rsidRPr="008F0DCB">
        <w:t>OVC-HEV</w:t>
      </w:r>
      <w:r w:rsidR="00B245A5">
        <w:t>“</w:t>
      </w:r>
      <w:r w:rsidR="00F04B0B" w:rsidRPr="008F0DCB">
        <w:t xml:space="preserve">, </w:t>
      </w:r>
      <w:r w:rsidRPr="008F0DCB">
        <w:t>39</w:t>
      </w:r>
      <w:r w:rsidR="008B791F" w:rsidRPr="008B791F">
        <w:t xml:space="preserve"> </w:t>
      </w:r>
      <w:r w:rsidR="008B791F" w:rsidRPr="008F0DCB">
        <w:t>CO</w:t>
      </w:r>
      <w:r w:rsidR="008B791F" w:rsidRPr="008F0DCB">
        <w:rPr>
          <w:vertAlign w:val="subscript"/>
        </w:rPr>
        <w:t>2</w:t>
      </w:r>
      <w:r w:rsidR="008B791F">
        <w:rPr>
          <w:vertAlign w:val="subscript"/>
        </w:rPr>
        <w:t xml:space="preserve"> </w:t>
      </w:r>
      <w:r w:rsidR="008B791F" w:rsidRPr="008F0DCB">
        <w:t>grammi kilomeetri kohta</w:t>
      </w:r>
      <w:r w:rsidRPr="008F0DCB">
        <w:t>.</w:t>
      </w:r>
    </w:p>
    <w:p w14:paraId="1CBA1A29" w14:textId="77777777" w:rsidR="0020207B" w:rsidRPr="008F0DCB" w:rsidRDefault="0020207B" w:rsidP="00DC602D">
      <w:pPr>
        <w:jc w:val="both"/>
      </w:pPr>
    </w:p>
    <w:p w14:paraId="7339DED1" w14:textId="43C44891" w:rsidR="00DC602D" w:rsidRPr="008F0DCB" w:rsidRDefault="00DC602D" w:rsidP="00DC602D">
      <w:pPr>
        <w:jc w:val="both"/>
      </w:pPr>
      <w:bookmarkStart w:id="124" w:name="_Hlk145573152"/>
      <w:r w:rsidRPr="008F0DCB">
        <w:t>(</w:t>
      </w:r>
      <w:r w:rsidR="002A21F6">
        <w:t>5</w:t>
      </w:r>
      <w:r w:rsidRPr="008F0DCB">
        <w:t xml:space="preserve">) Käesoleva paragrahvi lõikes </w:t>
      </w:r>
      <w:r w:rsidR="002A21F6">
        <w:t>3</w:t>
      </w:r>
      <w:r w:rsidRPr="008F0DCB">
        <w:t xml:space="preserve"> nimetatud CO</w:t>
      </w:r>
      <w:r w:rsidRPr="008F0DCB">
        <w:rPr>
          <w:vertAlign w:val="subscript"/>
        </w:rPr>
        <w:t>2</w:t>
      </w:r>
      <w:r w:rsidRPr="008F0DCB">
        <w:t xml:space="preserve"> eriheite WLTP</w:t>
      </w:r>
      <w:r w:rsidR="00B245A5">
        <w:t>-</w:t>
      </w:r>
      <w:r w:rsidRPr="008F0DCB">
        <w:t xml:space="preserve">meetodi referentsväärtuse maksimum on 350 </w:t>
      </w:r>
      <w:r w:rsidR="008B791F" w:rsidRPr="008F0DCB">
        <w:t>CO</w:t>
      </w:r>
      <w:r w:rsidR="008B791F" w:rsidRPr="008F0DCB">
        <w:rPr>
          <w:vertAlign w:val="subscript"/>
        </w:rPr>
        <w:t>2</w:t>
      </w:r>
      <w:r w:rsidR="008B791F">
        <w:rPr>
          <w:vertAlign w:val="subscript"/>
        </w:rPr>
        <w:t xml:space="preserve"> </w:t>
      </w:r>
      <w:r w:rsidRPr="008F0DCB">
        <w:t xml:space="preserve">grammi kilomeetri kohta.  </w:t>
      </w:r>
    </w:p>
    <w:bookmarkEnd w:id="124"/>
    <w:p w14:paraId="0E25DDFB" w14:textId="77777777" w:rsidR="00DC602D" w:rsidRPr="008F0DCB" w:rsidRDefault="00DC602D" w:rsidP="00DC602D">
      <w:pPr>
        <w:jc w:val="both"/>
      </w:pPr>
    </w:p>
    <w:p w14:paraId="25665611" w14:textId="77777777" w:rsidR="002E53F6" w:rsidRDefault="00DC602D" w:rsidP="00DC602D">
      <w:pPr>
        <w:jc w:val="both"/>
        <w:rPr>
          <w:ins w:id="125" w:author="Mari Koik" w:date="2023-12-03T15:38:00Z"/>
        </w:rPr>
      </w:pPr>
      <w:r w:rsidRPr="008F0DCB">
        <w:t>(</w:t>
      </w:r>
      <w:r w:rsidR="002A21F6">
        <w:t>6</w:t>
      </w:r>
      <w:r w:rsidRPr="008F0DCB">
        <w:t>) Käesoleva paragrahvi lõi</w:t>
      </w:r>
      <w:r w:rsidR="00403D73">
        <w:t>getes</w:t>
      </w:r>
      <w:r w:rsidRPr="008F0DCB">
        <w:t xml:space="preserve"> </w:t>
      </w:r>
      <w:r w:rsidR="002A21F6">
        <w:t>3</w:t>
      </w:r>
      <w:r w:rsidRPr="008F0DCB">
        <w:t xml:space="preserve"> ja </w:t>
      </w:r>
      <w:r w:rsidR="002A21F6">
        <w:t>4</w:t>
      </w:r>
      <w:r w:rsidRPr="008F0DCB">
        <w:t xml:space="preserve"> nimetatud mootorsõiduki </w:t>
      </w:r>
      <w:r w:rsidR="00CE6EBA" w:rsidRPr="008F0DCB">
        <w:rPr>
          <w:rFonts w:cs="Times New Roman"/>
          <w:szCs w:val="24"/>
        </w:rPr>
        <w:t>mootorsõiduki</w:t>
      </w:r>
      <w:r w:rsidRPr="008F0DCB">
        <w:t xml:space="preserve">maksu määr leitakse </w:t>
      </w:r>
      <w:ins w:id="126" w:author="Mari Koik" w:date="2023-12-03T15:38:00Z">
        <w:r w:rsidR="002E53F6">
          <w:t xml:space="preserve">järgmise kolme </w:t>
        </w:r>
      </w:ins>
      <w:r w:rsidRPr="008F0DCB">
        <w:t>komponen</w:t>
      </w:r>
      <w:ins w:id="127" w:author="Mari Koik" w:date="2023-12-03T15:38:00Z">
        <w:r w:rsidR="002E53F6">
          <w:t>di</w:t>
        </w:r>
      </w:ins>
      <w:del w:id="128" w:author="Mari Koik" w:date="2023-12-03T15:38:00Z">
        <w:r w:rsidRPr="008F0DCB" w:rsidDel="002E53F6">
          <w:delText>tide</w:delText>
        </w:r>
      </w:del>
      <w:r w:rsidRPr="008F0DCB">
        <w:t xml:space="preserve"> summana</w:t>
      </w:r>
      <w:ins w:id="129" w:author="Mari Koik" w:date="2023-12-03T15:38:00Z">
        <w:r w:rsidR="002E53F6">
          <w:t>:</w:t>
        </w:r>
      </w:ins>
    </w:p>
    <w:p w14:paraId="49B31636" w14:textId="77777777" w:rsidR="002E53F6" w:rsidRDefault="002E53F6" w:rsidP="00DC602D">
      <w:pPr>
        <w:jc w:val="both"/>
        <w:rPr>
          <w:ins w:id="130" w:author="Mari Koik" w:date="2023-12-03T15:38:00Z"/>
        </w:rPr>
      </w:pPr>
      <w:ins w:id="131" w:author="Mari Koik" w:date="2023-12-03T15:38:00Z">
        <w:r>
          <w:t>1)</w:t>
        </w:r>
      </w:ins>
      <w:del w:id="132" w:author="Mari Koik" w:date="2023-12-03T15:38:00Z">
        <w:r w:rsidR="00DC602D" w:rsidRPr="008F0DCB" w:rsidDel="002E53F6">
          <w:delText>, mis on</w:delText>
        </w:r>
      </w:del>
      <w:r w:rsidR="00DC602D" w:rsidRPr="008F0DCB">
        <w:t xml:space="preserve"> käesoleva paragrahvi lõikes 1 nimetatud baasosa</w:t>
      </w:r>
      <w:ins w:id="133" w:author="Mari Koik" w:date="2023-12-03T15:38:00Z">
        <w:r>
          <w:t>;</w:t>
        </w:r>
      </w:ins>
    </w:p>
    <w:p w14:paraId="5A9F06D9" w14:textId="77777777" w:rsidR="002E53F6" w:rsidRDefault="002E53F6" w:rsidP="00DC602D">
      <w:pPr>
        <w:jc w:val="both"/>
        <w:rPr>
          <w:ins w:id="134" w:author="Mari Koik" w:date="2023-12-03T15:38:00Z"/>
        </w:rPr>
      </w:pPr>
      <w:ins w:id="135" w:author="Mari Koik" w:date="2023-12-03T15:38:00Z">
        <w:r>
          <w:t>2)</w:t>
        </w:r>
      </w:ins>
      <w:del w:id="136" w:author="Mari Koik" w:date="2023-12-03T15:38:00Z">
        <w:r w:rsidR="00DC602D" w:rsidRPr="008F0DCB" w:rsidDel="002E53F6">
          <w:delText>,</w:delText>
        </w:r>
      </w:del>
      <w:r w:rsidR="00DC602D" w:rsidRPr="008F0DCB">
        <w:t xml:space="preserve"> massiosa</w:t>
      </w:r>
      <w:ins w:id="137" w:author="Mari Koik" w:date="2023-12-03T15:38:00Z">
        <w:r>
          <w:t>;</w:t>
        </w:r>
      </w:ins>
    </w:p>
    <w:p w14:paraId="5DC1A8F1" w14:textId="7683F1BA" w:rsidR="00DC602D" w:rsidRPr="008F0DCB" w:rsidRDefault="002E53F6" w:rsidP="00DC602D">
      <w:pPr>
        <w:jc w:val="both"/>
      </w:pPr>
      <w:ins w:id="138" w:author="Mari Koik" w:date="2023-12-03T15:38:00Z">
        <w:r>
          <w:t>3)</w:t>
        </w:r>
      </w:ins>
      <w:del w:id="139" w:author="Mari Koik" w:date="2023-12-03T15:38:00Z">
        <w:r w:rsidR="00DC602D" w:rsidRPr="008F0DCB" w:rsidDel="002E53F6">
          <w:delText xml:space="preserve"> ja</w:delText>
        </w:r>
      </w:del>
      <w:r w:rsidR="00DC602D" w:rsidRPr="008F0DCB">
        <w:t xml:space="preserve"> CO</w:t>
      </w:r>
      <w:r w:rsidR="00DC602D" w:rsidRPr="008F0DCB">
        <w:rPr>
          <w:vertAlign w:val="subscript"/>
        </w:rPr>
        <w:t>2</w:t>
      </w:r>
      <w:r w:rsidR="00DC602D" w:rsidRPr="008F0DCB">
        <w:t xml:space="preserve"> eriheite osa, mis leitakse WLTP</w:t>
      </w:r>
      <w:r w:rsidR="008971A4">
        <w:t>-</w:t>
      </w:r>
      <w:r w:rsidR="00DC602D" w:rsidRPr="008F0DCB">
        <w:t>meetodi referentsväärtuse järgi.</w:t>
      </w:r>
    </w:p>
    <w:p w14:paraId="697B1FAF" w14:textId="77777777" w:rsidR="00DC602D" w:rsidRPr="008F0DCB" w:rsidRDefault="00DC602D" w:rsidP="00DC602D">
      <w:pPr>
        <w:jc w:val="both"/>
      </w:pPr>
      <w:r w:rsidRPr="008F0DCB">
        <w:t xml:space="preserve"> </w:t>
      </w:r>
    </w:p>
    <w:p w14:paraId="633D2676" w14:textId="2699973C" w:rsidR="00AF60A0" w:rsidRDefault="00DC602D" w:rsidP="00DC602D">
      <w:pPr>
        <w:jc w:val="both"/>
        <w:rPr>
          <w:ins w:id="140" w:author="Mari Koik" w:date="2023-12-03T15:39:00Z"/>
        </w:rPr>
      </w:pPr>
      <w:r w:rsidRPr="008F0DCB">
        <w:t>(</w:t>
      </w:r>
      <w:r w:rsidR="002A21F6">
        <w:t>7</w:t>
      </w:r>
      <w:r w:rsidRPr="008F0DCB">
        <w:t xml:space="preserve">) Käesoleva paragrahvi lõikes </w:t>
      </w:r>
      <w:r w:rsidR="002A21F6">
        <w:t>3</w:t>
      </w:r>
      <w:r w:rsidRPr="008F0DCB">
        <w:t xml:space="preserve"> nimetatud mootorsõiduki, millel on liiklusregistris märge </w:t>
      </w:r>
      <w:r w:rsidR="008971A4">
        <w:t>„</w:t>
      </w:r>
      <w:r w:rsidRPr="008F0DCB">
        <w:t>OVC-HEV</w:t>
      </w:r>
      <w:r w:rsidR="008971A4">
        <w:t>“</w:t>
      </w:r>
      <w:r w:rsidRPr="008F0DCB">
        <w:t xml:space="preserve">, </w:t>
      </w:r>
      <w:r w:rsidR="00CE6EBA" w:rsidRPr="008F0DCB">
        <w:rPr>
          <w:rFonts w:cs="Times New Roman"/>
          <w:szCs w:val="24"/>
        </w:rPr>
        <w:t>mootorsõiduki</w:t>
      </w:r>
      <w:r w:rsidRPr="008F0DCB">
        <w:t xml:space="preserve">maksu määr leitakse </w:t>
      </w:r>
      <w:ins w:id="141" w:author="Mari Koik" w:date="2023-12-03T15:39:00Z">
        <w:r w:rsidR="00AF60A0">
          <w:t xml:space="preserve">järgmise kahe </w:t>
        </w:r>
      </w:ins>
      <w:del w:id="142" w:author="Mari Koik" w:date="2023-12-03T15:39:00Z">
        <w:r w:rsidRPr="008F0DCB" w:rsidDel="00AF60A0">
          <w:delText xml:space="preserve">komponentide </w:delText>
        </w:r>
      </w:del>
      <w:ins w:id="143" w:author="Mari Koik" w:date="2023-12-03T15:39:00Z">
        <w:r w:rsidR="00AF60A0" w:rsidRPr="008F0DCB">
          <w:t>kompone</w:t>
        </w:r>
      </w:ins>
      <w:ins w:id="144" w:author="Mari Koik" w:date="2023-12-03T15:40:00Z">
        <w:r w:rsidR="00AF60A0">
          <w:t>n</w:t>
        </w:r>
      </w:ins>
      <w:ins w:id="145" w:author="Mari Koik" w:date="2023-12-03T15:39:00Z">
        <w:r w:rsidR="00AF60A0">
          <w:t>di</w:t>
        </w:r>
        <w:r w:rsidR="00AF60A0" w:rsidRPr="008F0DCB">
          <w:t xml:space="preserve"> </w:t>
        </w:r>
      </w:ins>
      <w:r w:rsidRPr="008F0DCB">
        <w:t>summana</w:t>
      </w:r>
      <w:ins w:id="146" w:author="Mari Koik" w:date="2023-12-03T15:39:00Z">
        <w:r w:rsidR="00AF60A0">
          <w:t>:</w:t>
        </w:r>
      </w:ins>
    </w:p>
    <w:p w14:paraId="307A39F5" w14:textId="77777777" w:rsidR="00AF60A0" w:rsidRDefault="00AF60A0" w:rsidP="00DC602D">
      <w:pPr>
        <w:jc w:val="both"/>
        <w:rPr>
          <w:ins w:id="147" w:author="Mari Koik" w:date="2023-12-03T15:39:00Z"/>
        </w:rPr>
      </w:pPr>
      <w:ins w:id="148" w:author="Mari Koik" w:date="2023-12-03T15:39:00Z">
        <w:r>
          <w:t>1)</w:t>
        </w:r>
      </w:ins>
      <w:del w:id="149" w:author="Mari Koik" w:date="2023-12-03T15:39:00Z">
        <w:r w:rsidR="00DC602D" w:rsidRPr="008F0DCB" w:rsidDel="00AF60A0">
          <w:delText>, mis on</w:delText>
        </w:r>
      </w:del>
      <w:r w:rsidR="00DC602D" w:rsidRPr="008F0DCB">
        <w:t xml:space="preserve"> käesoleva paragrahvi lõikes 1 nimetatud baasosa</w:t>
      </w:r>
      <w:ins w:id="150" w:author="Mari Koik" w:date="2023-12-03T15:39:00Z">
        <w:r>
          <w:t>;</w:t>
        </w:r>
      </w:ins>
    </w:p>
    <w:p w14:paraId="337B5943" w14:textId="282CD3BF" w:rsidR="00DC602D" w:rsidRPr="008F0DCB" w:rsidRDefault="00AF60A0" w:rsidP="00DC602D">
      <w:pPr>
        <w:jc w:val="both"/>
      </w:pPr>
      <w:ins w:id="151" w:author="Mari Koik" w:date="2023-12-03T15:39:00Z">
        <w:r>
          <w:t>2</w:t>
        </w:r>
      </w:ins>
      <w:ins w:id="152" w:author="Mari Koik" w:date="2023-12-03T15:40:00Z">
        <w:r>
          <w:t>)</w:t>
        </w:r>
      </w:ins>
      <w:del w:id="153" w:author="Mari Koik" w:date="2023-12-03T15:40:00Z">
        <w:r w:rsidR="00DC602D" w:rsidRPr="008F0DCB" w:rsidDel="00AF60A0">
          <w:delText xml:space="preserve"> ja</w:delText>
        </w:r>
      </w:del>
      <w:r w:rsidR="00DC602D" w:rsidRPr="008F0DCB">
        <w:t xml:space="preserve"> massiosa. </w:t>
      </w:r>
    </w:p>
    <w:bookmarkEnd w:id="116"/>
    <w:bookmarkEnd w:id="114"/>
    <w:bookmarkEnd w:id="115"/>
    <w:p w14:paraId="659E02AE" w14:textId="77777777" w:rsidR="00DC602D" w:rsidRPr="008F0DCB" w:rsidRDefault="00DC602D" w:rsidP="00DC602D">
      <w:pPr>
        <w:jc w:val="both"/>
      </w:pPr>
    </w:p>
    <w:p w14:paraId="79D9BAC1" w14:textId="26460C74" w:rsidR="00DC602D" w:rsidRPr="008F0DCB" w:rsidRDefault="00DC602D" w:rsidP="00DC602D">
      <w:pPr>
        <w:jc w:val="both"/>
      </w:pPr>
      <w:r w:rsidRPr="008F0DCB">
        <w:t>(</w:t>
      </w:r>
      <w:r w:rsidR="002A21F6">
        <w:t>8</w:t>
      </w:r>
      <w:r w:rsidRPr="008F0DCB">
        <w:t xml:space="preserve">) Käesoleva paragrahvi lõikes 1 nimetatud mootorsõiduki, mis on täiselektriline, </w:t>
      </w:r>
      <w:r w:rsidR="00CE6EBA" w:rsidRPr="008F0DCB">
        <w:rPr>
          <w:rFonts w:cs="Times New Roman"/>
          <w:szCs w:val="24"/>
        </w:rPr>
        <w:t>mootorsõiduki</w:t>
      </w:r>
      <w:r w:rsidRPr="008F0DCB">
        <w:t>maksu määr leitakse järgmis</w:t>
      </w:r>
      <w:del w:id="154" w:author="Mari Koik" w:date="2023-12-03T15:40:00Z">
        <w:r w:rsidRPr="008F0DCB" w:rsidDel="0048644E">
          <w:delText>t</w:delText>
        </w:r>
      </w:del>
      <w:r w:rsidRPr="008F0DCB">
        <w:t xml:space="preserve">e </w:t>
      </w:r>
      <w:ins w:id="155" w:author="Mari Koik" w:date="2023-12-03T15:40:00Z">
        <w:r w:rsidR="0048644E">
          <w:t xml:space="preserve">kahe </w:t>
        </w:r>
      </w:ins>
      <w:r w:rsidRPr="008F0DCB">
        <w:t>komponen</w:t>
      </w:r>
      <w:ins w:id="156" w:author="Mari Koik" w:date="2023-12-03T15:40:00Z">
        <w:r w:rsidR="0048644E">
          <w:t>di</w:t>
        </w:r>
      </w:ins>
      <w:del w:id="157" w:author="Mari Koik" w:date="2023-12-03T15:40:00Z">
        <w:r w:rsidRPr="008F0DCB" w:rsidDel="0048644E">
          <w:delText>tide</w:delText>
        </w:r>
      </w:del>
      <w:r w:rsidRPr="008F0DCB">
        <w:t xml:space="preserve"> summana:</w:t>
      </w:r>
    </w:p>
    <w:p w14:paraId="30DE6D62" w14:textId="77777777" w:rsidR="00DC602D" w:rsidRPr="008F0DCB" w:rsidRDefault="00DC602D" w:rsidP="00DC602D">
      <w:pPr>
        <w:jc w:val="both"/>
      </w:pPr>
      <w:r w:rsidRPr="008F0DCB">
        <w:t>1) baasosa 50 eurot mootorsõiduki kohta;</w:t>
      </w:r>
    </w:p>
    <w:p w14:paraId="60171866" w14:textId="24CFE543" w:rsidR="00DC602D" w:rsidRPr="008F0DCB" w:rsidRDefault="00DC602D" w:rsidP="00DC602D">
      <w:pPr>
        <w:jc w:val="both"/>
      </w:pPr>
      <w:r w:rsidRPr="008F0DCB">
        <w:lastRenderedPageBreak/>
        <w:t>2) massiosa selliselt, et mootorsõiduki 2400</w:t>
      </w:r>
      <w:r w:rsidR="00B245A5">
        <w:t>-</w:t>
      </w:r>
      <w:r w:rsidRPr="008F0DCB">
        <w:t xml:space="preserve">kilogrammist täismassi ületav iga kilogramm korrutatakse 0,40 euroga kuni summani 440 eurot. </w:t>
      </w:r>
    </w:p>
    <w:p w14:paraId="3EBA34B6" w14:textId="77777777" w:rsidR="00DC602D" w:rsidRPr="008F0DCB" w:rsidRDefault="00DC602D" w:rsidP="00DC602D">
      <w:pPr>
        <w:jc w:val="both"/>
      </w:pPr>
    </w:p>
    <w:p w14:paraId="08850861" w14:textId="3248B0B7" w:rsidR="00DC602D" w:rsidRPr="008F0DCB" w:rsidRDefault="00DC602D" w:rsidP="00DC602D">
      <w:pPr>
        <w:jc w:val="both"/>
      </w:pPr>
      <w:r w:rsidRPr="008F0DCB">
        <w:rPr>
          <w:szCs w:val="24"/>
        </w:rPr>
        <w:t>(</w:t>
      </w:r>
      <w:r w:rsidR="002A21F6">
        <w:rPr>
          <w:szCs w:val="24"/>
        </w:rPr>
        <w:t>9</w:t>
      </w:r>
      <w:r w:rsidRPr="008F0DCB">
        <w:rPr>
          <w:szCs w:val="24"/>
        </w:rPr>
        <w:t>) M1</w:t>
      </w:r>
      <w:r w:rsidR="00CE6EBA" w:rsidRPr="008F0DCB">
        <w:rPr>
          <w:szCs w:val="24"/>
        </w:rPr>
        <w:t>-</w:t>
      </w:r>
      <w:r w:rsidRPr="008F0DCB">
        <w:t>kategooria</w:t>
      </w:r>
      <w:r w:rsidRPr="008F0DCB">
        <w:rPr>
          <w:szCs w:val="24"/>
        </w:rPr>
        <w:t xml:space="preserve"> kategooria mootorsõiduk, mis on liiklusregistri andmetel kerenimetusega „elamu“ ja mille pikkus on rohkem kui 5100 millimeetrit, maksustatakse</w:t>
      </w:r>
      <w:r w:rsidR="00CE6EBA" w:rsidRPr="008F0DCB">
        <w:rPr>
          <w:szCs w:val="24"/>
        </w:rPr>
        <w:t xml:space="preserve"> </w:t>
      </w:r>
      <w:r w:rsidRPr="008F0DCB">
        <w:t xml:space="preserve">N1-kategooria mootorsõiduki </w:t>
      </w:r>
      <w:r w:rsidR="00CE6EBA" w:rsidRPr="008F0DCB">
        <w:rPr>
          <w:rFonts w:cs="Times New Roman"/>
          <w:szCs w:val="24"/>
        </w:rPr>
        <w:t>mootorsõiduki</w:t>
      </w:r>
      <w:r w:rsidRPr="008F0DCB">
        <w:t xml:space="preserve">maksu määraga, rakendamata mootorsõiduki vanusest sõltuvat </w:t>
      </w:r>
      <w:r w:rsidR="00CE6EBA" w:rsidRPr="008F0DCB">
        <w:rPr>
          <w:rFonts w:cs="Times New Roman"/>
          <w:szCs w:val="24"/>
        </w:rPr>
        <w:t>mootorsõiduki</w:t>
      </w:r>
      <w:r w:rsidRPr="008F0DCB">
        <w:t>maksu määra kordajat.</w:t>
      </w:r>
    </w:p>
    <w:p w14:paraId="24FCDC93" w14:textId="43EAB637" w:rsidR="00E42241" w:rsidRPr="008F0DCB" w:rsidRDefault="00E42241" w:rsidP="00252541">
      <w:pPr>
        <w:jc w:val="both"/>
      </w:pPr>
    </w:p>
    <w:p w14:paraId="058883E0" w14:textId="070722BD" w:rsidR="000731AF" w:rsidRPr="008F0DCB" w:rsidRDefault="000731AF" w:rsidP="000731AF">
      <w:pPr>
        <w:shd w:val="clear" w:color="auto" w:fill="FFFFFF"/>
        <w:jc w:val="both"/>
        <w:rPr>
          <w:b/>
          <w:bCs/>
          <w:szCs w:val="24"/>
          <w:bdr w:val="none" w:sz="0" w:space="0" w:color="auto" w:frame="1"/>
          <w:lang w:eastAsia="et-EE"/>
        </w:rPr>
      </w:pPr>
      <w:r w:rsidRPr="008F0DCB">
        <w:rPr>
          <w:b/>
          <w:bCs/>
          <w:szCs w:val="24"/>
          <w:bdr w:val="none" w:sz="0" w:space="0" w:color="auto" w:frame="1"/>
          <w:lang w:eastAsia="et-EE"/>
        </w:rPr>
        <w:t>§ 1</w:t>
      </w:r>
      <w:r w:rsidR="00E72970" w:rsidRPr="008F0DCB">
        <w:rPr>
          <w:b/>
          <w:bCs/>
          <w:szCs w:val="24"/>
          <w:bdr w:val="none" w:sz="0" w:space="0" w:color="auto" w:frame="1"/>
          <w:lang w:eastAsia="et-EE"/>
        </w:rPr>
        <w:t>3</w:t>
      </w:r>
      <w:r w:rsidRPr="008F0DCB">
        <w:rPr>
          <w:b/>
          <w:bCs/>
          <w:szCs w:val="24"/>
          <w:bdr w:val="none" w:sz="0" w:space="0" w:color="auto" w:frame="1"/>
          <w:lang w:eastAsia="et-EE"/>
        </w:rPr>
        <w:t xml:space="preserve">. </w:t>
      </w:r>
      <w:bookmarkStart w:id="158" w:name="_Hlk145859772"/>
      <w:r w:rsidRPr="008F0DCB">
        <w:rPr>
          <w:b/>
          <w:bCs/>
          <w:szCs w:val="24"/>
          <w:bdr w:val="none" w:sz="0" w:space="0" w:color="auto" w:frame="1"/>
          <w:lang w:eastAsia="et-EE"/>
        </w:rPr>
        <w:t>N1</w:t>
      </w:r>
      <w:r w:rsidR="00BA4A3F" w:rsidRPr="008F0DCB">
        <w:rPr>
          <w:b/>
          <w:bCs/>
          <w:szCs w:val="24"/>
          <w:bdr w:val="none" w:sz="0" w:space="0" w:color="auto" w:frame="1"/>
          <w:lang w:eastAsia="et-EE"/>
        </w:rPr>
        <w:t>-</w:t>
      </w:r>
      <w:r w:rsidRPr="008F0DCB">
        <w:rPr>
          <w:b/>
          <w:bCs/>
          <w:szCs w:val="24"/>
          <w:bdr w:val="none" w:sz="0" w:space="0" w:color="auto" w:frame="1"/>
          <w:lang w:eastAsia="et-EE"/>
        </w:rPr>
        <w:t>kategooria mootorsõidukite maksumäärad</w:t>
      </w:r>
      <w:bookmarkEnd w:id="158"/>
    </w:p>
    <w:p w14:paraId="6137DB1A" w14:textId="77777777" w:rsidR="000731AF" w:rsidRPr="008F0DCB" w:rsidRDefault="000731AF" w:rsidP="000731AF">
      <w:pPr>
        <w:shd w:val="clear" w:color="auto" w:fill="FFFFFF"/>
        <w:jc w:val="both"/>
        <w:rPr>
          <w:b/>
          <w:bCs/>
          <w:szCs w:val="24"/>
          <w:bdr w:val="none" w:sz="0" w:space="0" w:color="auto" w:frame="1"/>
          <w:lang w:eastAsia="et-EE"/>
        </w:rPr>
      </w:pPr>
    </w:p>
    <w:p w14:paraId="36DD4D29" w14:textId="4A65200D" w:rsidR="000731AF" w:rsidRPr="008F0DCB" w:rsidRDefault="000731AF" w:rsidP="000731AF">
      <w:pPr>
        <w:shd w:val="clear" w:color="auto" w:fill="FFFFFF"/>
        <w:jc w:val="both"/>
        <w:rPr>
          <w:szCs w:val="24"/>
        </w:rPr>
      </w:pPr>
      <w:r w:rsidRPr="008F0DCB">
        <w:rPr>
          <w:szCs w:val="24"/>
        </w:rPr>
        <w:t>(1) N1</w:t>
      </w:r>
      <w:r w:rsidR="00BA4A3F" w:rsidRPr="008F0DCB">
        <w:rPr>
          <w:szCs w:val="24"/>
        </w:rPr>
        <w:t>-</w:t>
      </w:r>
      <w:r w:rsidRPr="008F0DCB">
        <w:rPr>
          <w:szCs w:val="24"/>
        </w:rPr>
        <w:t>kategooria mootorsõiduk</w:t>
      </w:r>
      <w:r w:rsidR="00B245A5">
        <w:rPr>
          <w:szCs w:val="24"/>
        </w:rPr>
        <w:t>i</w:t>
      </w:r>
      <w:r w:rsidRPr="008F0DCB">
        <w:rPr>
          <w:szCs w:val="24"/>
        </w:rPr>
        <w:t>, mis ei ole täiselektriline ja mille kohta on liiklusregistris olemas andmed WLTP</w:t>
      </w:r>
      <w:r w:rsidR="00BA4A3F" w:rsidRPr="008F0DCB">
        <w:rPr>
          <w:szCs w:val="24"/>
        </w:rPr>
        <w:t>-</w:t>
      </w:r>
      <w:r w:rsidRPr="008F0DCB">
        <w:rPr>
          <w:szCs w:val="24"/>
        </w:rPr>
        <w:t xml:space="preserve">meetodiga arvutatud </w:t>
      </w:r>
      <w:r w:rsidR="00523E98" w:rsidRPr="008F0DCB">
        <w:rPr>
          <w:szCs w:val="24"/>
        </w:rPr>
        <w:t>CO</w:t>
      </w:r>
      <w:r w:rsidR="00523E98" w:rsidRPr="008F0DCB">
        <w:rPr>
          <w:szCs w:val="24"/>
          <w:vertAlign w:val="subscript"/>
        </w:rPr>
        <w:t>2</w:t>
      </w:r>
      <w:r w:rsidR="00523E98" w:rsidRPr="008F0DCB">
        <w:rPr>
          <w:szCs w:val="24"/>
        </w:rPr>
        <w:t xml:space="preserve"> eri</w:t>
      </w:r>
      <w:r w:rsidRPr="008F0DCB">
        <w:rPr>
          <w:szCs w:val="24"/>
        </w:rPr>
        <w:t xml:space="preserve">heite kohta, </w:t>
      </w:r>
      <w:r w:rsidR="00CE6EBA" w:rsidRPr="008F0DCB">
        <w:rPr>
          <w:rFonts w:cs="Times New Roman"/>
          <w:szCs w:val="24"/>
        </w:rPr>
        <w:t>mootorsõiduki</w:t>
      </w:r>
      <w:r w:rsidRPr="008F0DCB">
        <w:rPr>
          <w:szCs w:val="24"/>
        </w:rPr>
        <w:t xml:space="preserve">maksu määr leitakse </w:t>
      </w:r>
      <w:r w:rsidR="009E368D" w:rsidRPr="008F0DCB">
        <w:rPr>
          <w:szCs w:val="24"/>
        </w:rPr>
        <w:t>järgmis</w:t>
      </w:r>
      <w:del w:id="159" w:author="Mari Koik" w:date="2023-12-03T15:40:00Z">
        <w:r w:rsidR="009E368D" w:rsidRPr="008F0DCB" w:rsidDel="0048644E">
          <w:rPr>
            <w:szCs w:val="24"/>
          </w:rPr>
          <w:delText>t</w:delText>
        </w:r>
      </w:del>
      <w:r w:rsidR="009E368D" w:rsidRPr="008F0DCB">
        <w:rPr>
          <w:szCs w:val="24"/>
        </w:rPr>
        <w:t>e</w:t>
      </w:r>
      <w:ins w:id="160" w:author="Mari Koik" w:date="2023-12-03T15:40:00Z">
        <w:r w:rsidR="0048644E">
          <w:rPr>
            <w:szCs w:val="24"/>
          </w:rPr>
          <w:t xml:space="preserve"> kahe</w:t>
        </w:r>
      </w:ins>
      <w:r w:rsidR="009E368D" w:rsidRPr="008F0DCB">
        <w:rPr>
          <w:szCs w:val="24"/>
        </w:rPr>
        <w:t xml:space="preserve"> </w:t>
      </w:r>
      <w:del w:id="161" w:author="Mari Koik" w:date="2023-12-03T15:40:00Z">
        <w:r w:rsidRPr="008F0DCB" w:rsidDel="0048644E">
          <w:rPr>
            <w:szCs w:val="24"/>
          </w:rPr>
          <w:delText>komponen</w:delText>
        </w:r>
        <w:r w:rsidR="009E368D" w:rsidRPr="008F0DCB" w:rsidDel="0048644E">
          <w:rPr>
            <w:szCs w:val="24"/>
          </w:rPr>
          <w:delText>tide</w:delText>
        </w:r>
        <w:r w:rsidRPr="008F0DCB" w:rsidDel="0048644E">
          <w:rPr>
            <w:szCs w:val="24"/>
          </w:rPr>
          <w:delText xml:space="preserve"> </w:delText>
        </w:r>
      </w:del>
      <w:ins w:id="162" w:author="Mari Koik" w:date="2023-12-03T15:40:00Z">
        <w:r w:rsidR="0048644E" w:rsidRPr="008F0DCB">
          <w:rPr>
            <w:szCs w:val="24"/>
          </w:rPr>
          <w:t>komponen</w:t>
        </w:r>
        <w:r w:rsidR="0048644E">
          <w:rPr>
            <w:szCs w:val="24"/>
          </w:rPr>
          <w:t>di</w:t>
        </w:r>
        <w:r w:rsidR="0048644E" w:rsidRPr="008F0DCB">
          <w:rPr>
            <w:szCs w:val="24"/>
          </w:rPr>
          <w:t xml:space="preserve"> </w:t>
        </w:r>
      </w:ins>
      <w:r w:rsidRPr="008F0DCB">
        <w:rPr>
          <w:szCs w:val="24"/>
        </w:rPr>
        <w:t xml:space="preserve">summana: </w:t>
      </w:r>
    </w:p>
    <w:p w14:paraId="62E5FA21" w14:textId="77777777" w:rsidR="000731AF" w:rsidRPr="008F0DCB" w:rsidRDefault="000731AF" w:rsidP="000731AF">
      <w:pPr>
        <w:shd w:val="clear" w:color="auto" w:fill="FFFFFF"/>
        <w:jc w:val="both"/>
        <w:rPr>
          <w:szCs w:val="24"/>
          <w:bdr w:val="none" w:sz="0" w:space="0" w:color="auto" w:frame="1"/>
          <w:lang w:eastAsia="et-EE"/>
        </w:rPr>
      </w:pPr>
      <w:r w:rsidRPr="008F0DCB">
        <w:rPr>
          <w:szCs w:val="24"/>
          <w:bdr w:val="none" w:sz="0" w:space="0" w:color="auto" w:frame="1"/>
          <w:lang w:eastAsia="et-EE"/>
        </w:rPr>
        <w:t xml:space="preserve">1) baasosa 50 eurot mootorsõiduki kohta; </w:t>
      </w:r>
    </w:p>
    <w:p w14:paraId="2BB9B4D5" w14:textId="031FA6BB" w:rsidR="000731AF" w:rsidRPr="008F0DCB" w:rsidRDefault="000731AF" w:rsidP="000731AF">
      <w:pPr>
        <w:shd w:val="clear" w:color="auto" w:fill="FFFFFF"/>
        <w:jc w:val="both"/>
        <w:rPr>
          <w:szCs w:val="24"/>
        </w:rPr>
      </w:pPr>
      <w:r w:rsidRPr="008F0DCB">
        <w:rPr>
          <w:szCs w:val="24"/>
          <w:bdr w:val="none" w:sz="0" w:space="0" w:color="auto" w:frame="1"/>
          <w:lang w:eastAsia="et-EE"/>
        </w:rPr>
        <w:t xml:space="preserve">2) </w:t>
      </w:r>
      <w:r w:rsidR="00523E98" w:rsidRPr="008F0DCB">
        <w:rPr>
          <w:szCs w:val="24"/>
        </w:rPr>
        <w:t>CO</w:t>
      </w:r>
      <w:r w:rsidR="00523E98" w:rsidRPr="008F0DCB">
        <w:rPr>
          <w:szCs w:val="24"/>
          <w:vertAlign w:val="subscript"/>
        </w:rPr>
        <w:t>2</w:t>
      </w:r>
      <w:r w:rsidR="00523E98" w:rsidRPr="008F0DCB">
        <w:rPr>
          <w:szCs w:val="24"/>
        </w:rPr>
        <w:t xml:space="preserve"> eri</w:t>
      </w:r>
      <w:r w:rsidRPr="008F0DCB">
        <w:rPr>
          <w:szCs w:val="24"/>
        </w:rPr>
        <w:t>heite osa selliselt, et iga CO</w:t>
      </w:r>
      <w:r w:rsidRPr="008F0DCB">
        <w:rPr>
          <w:szCs w:val="24"/>
          <w:vertAlign w:val="subscript"/>
        </w:rPr>
        <w:t>2</w:t>
      </w:r>
      <w:r w:rsidRPr="008F0DCB">
        <w:rPr>
          <w:szCs w:val="24"/>
        </w:rPr>
        <w:t xml:space="preserve"> gramm vahemikus 205–250 grammi kilomeetri kohta korrutatakse 3 euroga, vahemikus 251–300 grammi kilomeetri kohta korrutatakse 3,5 euroga ning </w:t>
      </w:r>
      <w:r w:rsidR="00B245A5">
        <w:rPr>
          <w:szCs w:val="24"/>
        </w:rPr>
        <w:t xml:space="preserve">vahemikus </w:t>
      </w:r>
      <w:r w:rsidRPr="008F0DCB">
        <w:rPr>
          <w:szCs w:val="24"/>
        </w:rPr>
        <w:t>301 ja enam grammi kilomeetri kohta korrutatakse 4 euroga.</w:t>
      </w:r>
    </w:p>
    <w:p w14:paraId="0E5B17FD" w14:textId="77777777" w:rsidR="000731AF" w:rsidRPr="008F0DCB" w:rsidRDefault="000731AF" w:rsidP="000731AF">
      <w:pPr>
        <w:shd w:val="clear" w:color="auto" w:fill="FFFFFF"/>
        <w:jc w:val="both"/>
        <w:rPr>
          <w:szCs w:val="24"/>
        </w:rPr>
      </w:pPr>
    </w:p>
    <w:p w14:paraId="6C1AD56C" w14:textId="17510607" w:rsidR="0048644E" w:rsidRDefault="000731AF" w:rsidP="000731AF">
      <w:pPr>
        <w:shd w:val="clear" w:color="auto" w:fill="FFFFFF"/>
        <w:jc w:val="both"/>
        <w:rPr>
          <w:ins w:id="163" w:author="Mari Koik" w:date="2023-12-03T15:41:00Z"/>
          <w:szCs w:val="24"/>
        </w:rPr>
      </w:pPr>
      <w:r w:rsidRPr="008F0DCB">
        <w:rPr>
          <w:szCs w:val="24"/>
        </w:rPr>
        <w:t>(2) Käesoleva paragrahvi lõikes 1 nimetatud mootorsõiduk</w:t>
      </w:r>
      <w:r w:rsidR="00BA4A3F" w:rsidRPr="008F0DCB">
        <w:rPr>
          <w:szCs w:val="24"/>
        </w:rPr>
        <w:t>i</w:t>
      </w:r>
      <w:r w:rsidRPr="008F0DCB">
        <w:rPr>
          <w:szCs w:val="24"/>
        </w:rPr>
        <w:t>, mille kohta on liiklusregistris olemas andmed üksnes NEDC</w:t>
      </w:r>
      <w:r w:rsidR="00BA4A3F" w:rsidRPr="008F0DCB">
        <w:rPr>
          <w:szCs w:val="24"/>
        </w:rPr>
        <w:t>-</w:t>
      </w:r>
      <w:r w:rsidRPr="008F0DCB">
        <w:rPr>
          <w:szCs w:val="24"/>
        </w:rPr>
        <w:t xml:space="preserve">meetodiga arvutatud </w:t>
      </w:r>
      <w:r w:rsidR="00523E98" w:rsidRPr="008F0DCB">
        <w:rPr>
          <w:szCs w:val="24"/>
        </w:rPr>
        <w:t>CO</w:t>
      </w:r>
      <w:r w:rsidR="00523E98" w:rsidRPr="008F0DCB">
        <w:rPr>
          <w:szCs w:val="24"/>
          <w:vertAlign w:val="subscript"/>
        </w:rPr>
        <w:t>2</w:t>
      </w:r>
      <w:r w:rsidR="00523E98" w:rsidRPr="008F0DCB">
        <w:rPr>
          <w:szCs w:val="24"/>
        </w:rPr>
        <w:t xml:space="preserve"> eri</w:t>
      </w:r>
      <w:r w:rsidRPr="008F0DCB">
        <w:rPr>
          <w:szCs w:val="24"/>
        </w:rPr>
        <w:t xml:space="preserve">heite kohta, </w:t>
      </w:r>
      <w:r w:rsidR="00CE6EBA" w:rsidRPr="008F0DCB">
        <w:rPr>
          <w:rFonts w:cs="Times New Roman"/>
          <w:szCs w:val="24"/>
        </w:rPr>
        <w:t>mootorsõiduki</w:t>
      </w:r>
      <w:r w:rsidRPr="008F0DCB">
        <w:rPr>
          <w:szCs w:val="24"/>
        </w:rPr>
        <w:t xml:space="preserve">maksu määr leitakse </w:t>
      </w:r>
      <w:ins w:id="164" w:author="Mari Koik" w:date="2023-12-03T15:40:00Z">
        <w:r w:rsidR="0048644E">
          <w:rPr>
            <w:szCs w:val="24"/>
          </w:rPr>
          <w:t>j</w:t>
        </w:r>
      </w:ins>
      <w:ins w:id="165" w:author="Mari Koik" w:date="2023-12-03T15:41:00Z">
        <w:r w:rsidR="0048644E">
          <w:rPr>
            <w:szCs w:val="24"/>
          </w:rPr>
          <w:t xml:space="preserve">ärgmise kahe </w:t>
        </w:r>
      </w:ins>
      <w:del w:id="166" w:author="Mari Koik" w:date="2023-12-03T15:41:00Z">
        <w:r w:rsidRPr="008F0DCB" w:rsidDel="0048644E">
          <w:rPr>
            <w:szCs w:val="24"/>
          </w:rPr>
          <w:delText>komponen</w:delText>
        </w:r>
        <w:r w:rsidR="009E368D" w:rsidRPr="008F0DCB" w:rsidDel="0048644E">
          <w:rPr>
            <w:szCs w:val="24"/>
          </w:rPr>
          <w:delText>tide</w:delText>
        </w:r>
        <w:r w:rsidRPr="008F0DCB" w:rsidDel="0048644E">
          <w:rPr>
            <w:szCs w:val="24"/>
          </w:rPr>
          <w:delText xml:space="preserve"> </w:delText>
        </w:r>
      </w:del>
      <w:ins w:id="167" w:author="Mari Koik" w:date="2023-12-03T15:41:00Z">
        <w:r w:rsidR="0048644E" w:rsidRPr="008F0DCB">
          <w:rPr>
            <w:szCs w:val="24"/>
          </w:rPr>
          <w:t>kompone</w:t>
        </w:r>
        <w:r w:rsidR="0048644E">
          <w:rPr>
            <w:szCs w:val="24"/>
          </w:rPr>
          <w:t>ndi</w:t>
        </w:r>
        <w:r w:rsidR="0048644E" w:rsidRPr="008F0DCB">
          <w:rPr>
            <w:szCs w:val="24"/>
          </w:rPr>
          <w:t xml:space="preserve"> </w:t>
        </w:r>
      </w:ins>
      <w:r w:rsidRPr="008F0DCB">
        <w:rPr>
          <w:szCs w:val="24"/>
        </w:rPr>
        <w:t>summana</w:t>
      </w:r>
      <w:ins w:id="168" w:author="Mari Koik" w:date="2023-12-03T15:41:00Z">
        <w:r w:rsidR="0048644E">
          <w:rPr>
            <w:szCs w:val="24"/>
          </w:rPr>
          <w:t>:</w:t>
        </w:r>
      </w:ins>
    </w:p>
    <w:p w14:paraId="6FE3EB15" w14:textId="77777777" w:rsidR="0048644E" w:rsidRDefault="0048644E" w:rsidP="000731AF">
      <w:pPr>
        <w:shd w:val="clear" w:color="auto" w:fill="FFFFFF"/>
        <w:jc w:val="both"/>
        <w:rPr>
          <w:ins w:id="169" w:author="Mari Koik" w:date="2023-12-03T15:41:00Z"/>
          <w:szCs w:val="24"/>
        </w:rPr>
      </w:pPr>
      <w:ins w:id="170" w:author="Mari Koik" w:date="2023-12-03T15:41:00Z">
        <w:r>
          <w:rPr>
            <w:szCs w:val="24"/>
          </w:rPr>
          <w:t>1)</w:t>
        </w:r>
      </w:ins>
      <w:del w:id="171" w:author="Mari Koik" w:date="2023-12-03T15:41:00Z">
        <w:r w:rsidR="000731AF" w:rsidRPr="008F0DCB" w:rsidDel="0048644E">
          <w:rPr>
            <w:szCs w:val="24"/>
          </w:rPr>
          <w:delText>, mis on</w:delText>
        </w:r>
      </w:del>
      <w:r w:rsidR="000731AF" w:rsidRPr="008F0DCB">
        <w:rPr>
          <w:szCs w:val="24"/>
        </w:rPr>
        <w:t xml:space="preserve"> käesoleva paragrahvi lõikes 1 nimetatud baasosa</w:t>
      </w:r>
      <w:ins w:id="172" w:author="Mari Koik" w:date="2023-12-03T15:41:00Z">
        <w:r>
          <w:rPr>
            <w:szCs w:val="24"/>
          </w:rPr>
          <w:t>;</w:t>
        </w:r>
      </w:ins>
    </w:p>
    <w:p w14:paraId="57B3F8C2" w14:textId="76AF0847" w:rsidR="000731AF" w:rsidRPr="008F0DCB" w:rsidRDefault="0048644E" w:rsidP="000731AF">
      <w:pPr>
        <w:shd w:val="clear" w:color="auto" w:fill="FFFFFF"/>
        <w:jc w:val="both"/>
        <w:rPr>
          <w:szCs w:val="24"/>
        </w:rPr>
      </w:pPr>
      <w:ins w:id="173" w:author="Mari Koik" w:date="2023-12-03T15:41:00Z">
        <w:r>
          <w:rPr>
            <w:szCs w:val="24"/>
          </w:rPr>
          <w:t>2)</w:t>
        </w:r>
      </w:ins>
      <w:del w:id="174" w:author="Mari Koik" w:date="2023-12-03T15:41:00Z">
        <w:r w:rsidR="000731AF" w:rsidRPr="008F0DCB" w:rsidDel="0048644E">
          <w:rPr>
            <w:szCs w:val="24"/>
          </w:rPr>
          <w:delText xml:space="preserve"> ning</w:delText>
        </w:r>
      </w:del>
      <w:r w:rsidR="000731AF" w:rsidRPr="008F0DCB">
        <w:rPr>
          <w:szCs w:val="24"/>
        </w:rPr>
        <w:t xml:space="preserve"> </w:t>
      </w:r>
      <w:r w:rsidR="00523E98" w:rsidRPr="008F0DCB">
        <w:rPr>
          <w:szCs w:val="24"/>
        </w:rPr>
        <w:t>CO</w:t>
      </w:r>
      <w:r w:rsidR="00523E98" w:rsidRPr="008F0DCB">
        <w:rPr>
          <w:szCs w:val="24"/>
          <w:vertAlign w:val="subscript"/>
        </w:rPr>
        <w:t>2</w:t>
      </w:r>
      <w:r w:rsidR="00523E98" w:rsidRPr="008F0DCB">
        <w:rPr>
          <w:szCs w:val="24"/>
        </w:rPr>
        <w:t xml:space="preserve"> eri</w:t>
      </w:r>
      <w:r w:rsidR="000731AF" w:rsidRPr="008F0DCB">
        <w:rPr>
          <w:szCs w:val="24"/>
        </w:rPr>
        <w:t xml:space="preserve">heite osa selliselt, et esmalt korrutatakse </w:t>
      </w:r>
      <w:r w:rsidR="00523E98" w:rsidRPr="008F0DCB">
        <w:rPr>
          <w:szCs w:val="24"/>
        </w:rPr>
        <w:t>CO</w:t>
      </w:r>
      <w:r w:rsidR="00523E98" w:rsidRPr="008F0DCB">
        <w:rPr>
          <w:szCs w:val="24"/>
          <w:vertAlign w:val="subscript"/>
        </w:rPr>
        <w:t>2</w:t>
      </w:r>
      <w:r w:rsidR="00523E98" w:rsidRPr="008F0DCB">
        <w:rPr>
          <w:szCs w:val="24"/>
        </w:rPr>
        <w:t xml:space="preserve"> eri</w:t>
      </w:r>
      <w:r w:rsidR="000731AF" w:rsidRPr="008F0DCB">
        <w:rPr>
          <w:szCs w:val="24"/>
        </w:rPr>
        <w:t>heite näit koefitsiendiga 1,3 ja seejärel iga CO</w:t>
      </w:r>
      <w:r w:rsidR="000731AF" w:rsidRPr="008F0DCB">
        <w:rPr>
          <w:szCs w:val="24"/>
          <w:vertAlign w:val="subscript"/>
        </w:rPr>
        <w:t>2</w:t>
      </w:r>
      <w:r w:rsidR="000731AF" w:rsidRPr="008F0DCB">
        <w:rPr>
          <w:szCs w:val="24"/>
        </w:rPr>
        <w:t xml:space="preserve"> gramm vastavalt käesoleva paragrahvi lõike 1 punktis 2 </w:t>
      </w:r>
      <w:r w:rsidR="00BA4A3F" w:rsidRPr="008F0DCB">
        <w:rPr>
          <w:szCs w:val="24"/>
        </w:rPr>
        <w:t>sätestatule</w:t>
      </w:r>
      <w:r w:rsidR="000731AF" w:rsidRPr="008F0DCB">
        <w:rPr>
          <w:szCs w:val="24"/>
        </w:rPr>
        <w:t xml:space="preserve">.   </w:t>
      </w:r>
    </w:p>
    <w:p w14:paraId="40647758" w14:textId="77777777" w:rsidR="002F540B" w:rsidRPr="008F0DCB" w:rsidRDefault="002F540B" w:rsidP="002F540B">
      <w:pPr>
        <w:shd w:val="clear" w:color="auto" w:fill="FFFFFF"/>
        <w:jc w:val="both"/>
        <w:rPr>
          <w:szCs w:val="24"/>
        </w:rPr>
      </w:pPr>
    </w:p>
    <w:p w14:paraId="69435165" w14:textId="36A173F1" w:rsidR="002F540B" w:rsidRPr="008F0DCB" w:rsidRDefault="002F540B" w:rsidP="002F540B">
      <w:pPr>
        <w:jc w:val="both"/>
      </w:pPr>
      <w:r w:rsidRPr="008F0DCB">
        <w:t>(3) Käesoleva paragrahvi lõikes 1 nimetatud mootorsõiduki, mille kohta puuduvad liiklusregistris andmed CO</w:t>
      </w:r>
      <w:r w:rsidRPr="008F0DCB">
        <w:rPr>
          <w:vertAlign w:val="subscript"/>
        </w:rPr>
        <w:t>2</w:t>
      </w:r>
      <w:r w:rsidRPr="008F0DCB">
        <w:t xml:space="preserve"> eriheite kohta, CO</w:t>
      </w:r>
      <w:r w:rsidRPr="008F0DCB">
        <w:rPr>
          <w:vertAlign w:val="subscript"/>
        </w:rPr>
        <w:t>2</w:t>
      </w:r>
      <w:r w:rsidRPr="008F0DCB">
        <w:t xml:space="preserve"> eriheite WLTP</w:t>
      </w:r>
      <w:r w:rsidR="00B245A5">
        <w:t>-</w:t>
      </w:r>
      <w:r w:rsidRPr="008F0DCB">
        <w:t>meetodi referentsväärtus grammides kilomeetri kohta leitakse järgmis</w:t>
      </w:r>
      <w:del w:id="175" w:author="Mari Koik" w:date="2023-12-03T15:41:00Z">
        <w:r w:rsidRPr="008F0DCB" w:rsidDel="0048644E">
          <w:delText>t</w:delText>
        </w:r>
      </w:del>
      <w:r w:rsidRPr="008F0DCB">
        <w:t>e</w:t>
      </w:r>
      <w:ins w:id="176" w:author="Mari Koik" w:date="2023-12-03T15:41:00Z">
        <w:r w:rsidR="0048644E">
          <w:t xml:space="preserve"> kolme</w:t>
        </w:r>
      </w:ins>
      <w:r w:rsidRPr="008F0DCB">
        <w:t xml:space="preserve"> </w:t>
      </w:r>
      <w:del w:id="177" w:author="Mari Koik" w:date="2023-12-03T15:41:00Z">
        <w:r w:rsidRPr="008F0DCB" w:rsidDel="0048644E">
          <w:delText xml:space="preserve">komponentide </w:delText>
        </w:r>
      </w:del>
      <w:ins w:id="178" w:author="Mari Koik" w:date="2023-12-03T15:41:00Z">
        <w:r w:rsidR="0048644E" w:rsidRPr="008F0DCB">
          <w:t>komponen</w:t>
        </w:r>
        <w:r w:rsidR="0048644E">
          <w:t>di</w:t>
        </w:r>
        <w:r w:rsidR="0048644E" w:rsidRPr="008F0DCB">
          <w:t xml:space="preserve"> </w:t>
        </w:r>
      </w:ins>
      <w:r w:rsidRPr="008F0DCB">
        <w:t>summana, arvestades</w:t>
      </w:r>
      <w:r w:rsidR="00B245A5">
        <w:t xml:space="preserve"> käesoleva paragrahvi</w:t>
      </w:r>
      <w:r w:rsidRPr="008F0DCB">
        <w:t xml:space="preserve"> lõigetes 4</w:t>
      </w:r>
      <w:r w:rsidR="00B245A5">
        <w:t xml:space="preserve"> ja </w:t>
      </w:r>
      <w:r w:rsidRPr="008F0DCB">
        <w:t>5 sätestatut:</w:t>
      </w:r>
    </w:p>
    <w:p w14:paraId="56967525" w14:textId="77777777" w:rsidR="002F540B" w:rsidRPr="008F0DCB" w:rsidRDefault="002F540B" w:rsidP="002F540B">
      <w:pPr>
        <w:jc w:val="both"/>
      </w:pPr>
      <w:r w:rsidRPr="008F0DCB">
        <w:t>1) mootori võimsus kilovattides korrutatakse 0,4-ga;</w:t>
      </w:r>
    </w:p>
    <w:p w14:paraId="6518E408" w14:textId="77777777" w:rsidR="002F540B" w:rsidRPr="008F0DCB" w:rsidRDefault="002F540B" w:rsidP="002F540B">
      <w:pPr>
        <w:jc w:val="both"/>
      </w:pPr>
      <w:r w:rsidRPr="008F0DCB">
        <w:t>2) mootorsõiduki tühimass kilogrammides korrutatakse 0,07-ga;</w:t>
      </w:r>
    </w:p>
    <w:p w14:paraId="06F0EDB6" w14:textId="77777777" w:rsidR="002F540B" w:rsidRPr="008F0DCB" w:rsidRDefault="002F540B" w:rsidP="002F540B">
      <w:pPr>
        <w:jc w:val="both"/>
      </w:pPr>
      <w:r w:rsidRPr="008F0DCB">
        <w:t>3) mootorsõiduki vanus aastates maksustamisperioodi alguse kuupäevaks alates esmase registreerimise kuupäevast korrutatakse 5,16-ga.</w:t>
      </w:r>
    </w:p>
    <w:p w14:paraId="63DC1AAF" w14:textId="77777777" w:rsidR="002F540B" w:rsidRPr="008F0DCB" w:rsidRDefault="002F540B" w:rsidP="002F540B">
      <w:pPr>
        <w:jc w:val="both"/>
      </w:pPr>
    </w:p>
    <w:p w14:paraId="0DF894ED" w14:textId="0F49A612" w:rsidR="002F540B" w:rsidRPr="008F0DCB" w:rsidRDefault="002F540B" w:rsidP="002F540B">
      <w:pPr>
        <w:jc w:val="both"/>
      </w:pPr>
      <w:r w:rsidRPr="008F0DCB">
        <w:t xml:space="preserve">(4) Käesoleva paragrahvi lõike 3 </w:t>
      </w:r>
      <w:commentRangeStart w:id="179"/>
      <w:r w:rsidRPr="008F0DCB">
        <w:t>punktide</w:t>
      </w:r>
      <w:ins w:id="180" w:author="Mari Koik" w:date="2023-12-03T15:09:00Z">
        <w:r w:rsidR="00811736">
          <w:t>s</w:t>
        </w:r>
      </w:ins>
      <w:r w:rsidRPr="008F0DCB">
        <w:t xml:space="preserve"> 1–3 </w:t>
      </w:r>
      <w:ins w:id="181" w:author="Mari Koik" w:date="2023-12-03T15:09:00Z">
        <w:r w:rsidR="00811736">
          <w:t xml:space="preserve">ettenähtud summade </w:t>
        </w:r>
      </w:ins>
      <w:r w:rsidRPr="008F0DCB">
        <w:t xml:space="preserve">liitmisel </w:t>
      </w:r>
      <w:commentRangeEnd w:id="179"/>
      <w:r w:rsidR="009B5439">
        <w:rPr>
          <w:rStyle w:val="Kommentaariviide"/>
        </w:rPr>
        <w:commentReference w:id="179"/>
      </w:r>
      <w:r w:rsidRPr="008F0DCB">
        <w:t>saadud summale liidetakse  bensiinimootoriga sõiduki puhul 22,4</w:t>
      </w:r>
      <w:r w:rsidR="008B791F">
        <w:t xml:space="preserve"> </w:t>
      </w:r>
      <w:r w:rsidR="00D30ED6" w:rsidRPr="008F0DCB">
        <w:t>CO</w:t>
      </w:r>
      <w:r w:rsidR="00D30ED6" w:rsidRPr="008F0DCB">
        <w:rPr>
          <w:vertAlign w:val="subscript"/>
        </w:rPr>
        <w:t>2</w:t>
      </w:r>
      <w:r w:rsidR="00D30ED6">
        <w:rPr>
          <w:vertAlign w:val="subscript"/>
        </w:rPr>
        <w:t xml:space="preserve"> </w:t>
      </w:r>
      <w:r w:rsidR="008B791F" w:rsidRPr="008F0DCB">
        <w:t>grammi kilomeetri kohta</w:t>
      </w:r>
      <w:r w:rsidRPr="008F0DCB">
        <w:t xml:space="preserve">. </w:t>
      </w:r>
    </w:p>
    <w:p w14:paraId="14760A6A" w14:textId="77777777" w:rsidR="002F540B" w:rsidRPr="008F0DCB" w:rsidRDefault="002F540B" w:rsidP="002F540B">
      <w:pPr>
        <w:jc w:val="both"/>
      </w:pPr>
    </w:p>
    <w:p w14:paraId="0F7A2E79" w14:textId="2635AF63" w:rsidR="002F540B" w:rsidRPr="008F0DCB" w:rsidRDefault="002F540B" w:rsidP="002F540B">
      <w:pPr>
        <w:jc w:val="both"/>
      </w:pPr>
      <w:r w:rsidRPr="008F0DCB">
        <w:t>(5) Käesoleva paragrahvi lõike 3 punktide</w:t>
      </w:r>
      <w:ins w:id="182" w:author="Mari Koik" w:date="2023-12-03T15:10:00Z">
        <w:r w:rsidR="00811736">
          <w:t>s</w:t>
        </w:r>
      </w:ins>
      <w:r w:rsidRPr="008F0DCB">
        <w:t xml:space="preserve"> 1–3 </w:t>
      </w:r>
      <w:ins w:id="183" w:author="Mari Koik" w:date="2023-12-03T15:10:00Z">
        <w:r w:rsidR="00811736">
          <w:t xml:space="preserve">ettenähtud summade </w:t>
        </w:r>
      </w:ins>
      <w:r w:rsidRPr="008F0DCB">
        <w:t xml:space="preserve">liitmisel saadud summast lahutatakse välise laadimisvõimaluseta diiselmootoriga </w:t>
      </w:r>
      <w:r w:rsidR="003C01BB">
        <w:t>mootorsõiduki</w:t>
      </w:r>
      <w:r w:rsidR="00B245A5">
        <w:t xml:space="preserve"> </w:t>
      </w:r>
      <w:r w:rsidR="00854145">
        <w:t>p</w:t>
      </w:r>
      <w:r w:rsidR="00B245A5">
        <w:t>uhul</w:t>
      </w:r>
      <w:r w:rsidR="003C01BB">
        <w:t>, millel on liiklusregistris märge</w:t>
      </w:r>
      <w:ins w:id="184" w:author="Mari Koik" w:date="2023-12-03T15:47:00Z">
        <w:r w:rsidR="009B5439">
          <w:t xml:space="preserve"> </w:t>
        </w:r>
      </w:ins>
      <w:del w:id="185" w:author="Mari Koik" w:date="2023-12-03T15:47:00Z">
        <w:r w:rsidR="003C01BB" w:rsidDel="009B5439">
          <w:delText xml:space="preserve"> </w:delText>
        </w:r>
        <w:r w:rsidR="0020207B" w:rsidDel="009B5439">
          <w:delText xml:space="preserve">       </w:delText>
        </w:r>
      </w:del>
      <w:r w:rsidR="00854145">
        <w:t>„</w:t>
      </w:r>
      <w:r w:rsidR="0020207B">
        <w:t>N</w:t>
      </w:r>
      <w:r w:rsidR="003C01BB" w:rsidRPr="008F0DCB">
        <w:t>OVC-HEV</w:t>
      </w:r>
      <w:r w:rsidR="00854145">
        <w:t>“</w:t>
      </w:r>
      <w:r w:rsidR="008971A4">
        <w:t>,</w:t>
      </w:r>
      <w:r w:rsidR="003C01BB">
        <w:t xml:space="preserve"> ja</w:t>
      </w:r>
      <w:r w:rsidRPr="008F0DCB">
        <w:t xml:space="preserve"> välise laadimisvõimaluseta bensiinimootoriga</w:t>
      </w:r>
      <w:r w:rsidR="003C01BB" w:rsidRPr="003C01BB">
        <w:t xml:space="preserve"> </w:t>
      </w:r>
      <w:r w:rsidR="003C01BB">
        <w:t>mootorsõiduki</w:t>
      </w:r>
      <w:r w:rsidR="00A24164">
        <w:t xml:space="preserve"> puhul</w:t>
      </w:r>
      <w:r w:rsidR="003C01BB">
        <w:t xml:space="preserve">, millel on liiklusregistris märge </w:t>
      </w:r>
      <w:r w:rsidR="00854145">
        <w:t>„</w:t>
      </w:r>
      <w:r w:rsidR="0020207B">
        <w:t>N</w:t>
      </w:r>
      <w:r w:rsidR="003C01BB" w:rsidRPr="008F0DCB">
        <w:t>OVC-HEV</w:t>
      </w:r>
      <w:r w:rsidR="00854145">
        <w:t>“</w:t>
      </w:r>
      <w:r w:rsidR="003C01BB" w:rsidRPr="008F0DCB">
        <w:t xml:space="preserve">, </w:t>
      </w:r>
      <w:r w:rsidRPr="008F0DCB">
        <w:t>19,9</w:t>
      </w:r>
      <w:r w:rsidR="008B791F">
        <w:t xml:space="preserve"> </w:t>
      </w:r>
      <w:r w:rsidR="00D30ED6" w:rsidRPr="008F0DCB">
        <w:t>CO</w:t>
      </w:r>
      <w:r w:rsidR="00D30ED6" w:rsidRPr="008F0DCB">
        <w:rPr>
          <w:vertAlign w:val="subscript"/>
        </w:rPr>
        <w:t>2</w:t>
      </w:r>
      <w:r w:rsidR="00D30ED6">
        <w:rPr>
          <w:vertAlign w:val="subscript"/>
        </w:rPr>
        <w:t xml:space="preserve"> </w:t>
      </w:r>
      <w:r w:rsidR="008B791F" w:rsidRPr="008F0DCB">
        <w:t>grammi kilomeetri kohta</w:t>
      </w:r>
      <w:r w:rsidRPr="008F0DCB">
        <w:t>.</w:t>
      </w:r>
    </w:p>
    <w:p w14:paraId="137437A8" w14:textId="77777777" w:rsidR="003C01BB" w:rsidRPr="008F0DCB" w:rsidRDefault="003C01BB" w:rsidP="002F540B">
      <w:pPr>
        <w:jc w:val="both"/>
      </w:pPr>
    </w:p>
    <w:p w14:paraId="3435059F" w14:textId="13FFC6B1" w:rsidR="002F540B" w:rsidRPr="008F0DCB" w:rsidRDefault="002F540B" w:rsidP="002F540B">
      <w:pPr>
        <w:jc w:val="both"/>
      </w:pPr>
      <w:r w:rsidRPr="008F0DCB">
        <w:t>(6) Käesoleva paragrahvi lõikes 3 nimetatud CO</w:t>
      </w:r>
      <w:r w:rsidRPr="008F0DCB">
        <w:rPr>
          <w:vertAlign w:val="subscript"/>
        </w:rPr>
        <w:t>2</w:t>
      </w:r>
      <w:r w:rsidRPr="008F0DCB">
        <w:t xml:space="preserve"> eriheite WLTP</w:t>
      </w:r>
      <w:r w:rsidR="00854145">
        <w:t>-</w:t>
      </w:r>
      <w:r w:rsidRPr="008F0DCB">
        <w:t xml:space="preserve">meetodi referentsväärtuse maksimum on 350 </w:t>
      </w:r>
      <w:r w:rsidR="00D30ED6" w:rsidRPr="008F0DCB">
        <w:t>CO</w:t>
      </w:r>
      <w:r w:rsidR="00D30ED6" w:rsidRPr="008F0DCB">
        <w:rPr>
          <w:vertAlign w:val="subscript"/>
        </w:rPr>
        <w:t>2</w:t>
      </w:r>
      <w:r w:rsidR="00D30ED6">
        <w:rPr>
          <w:vertAlign w:val="subscript"/>
        </w:rPr>
        <w:t xml:space="preserve"> </w:t>
      </w:r>
      <w:r w:rsidRPr="008F0DCB">
        <w:t xml:space="preserve">grammi kilomeetri kohta.  </w:t>
      </w:r>
    </w:p>
    <w:p w14:paraId="712569C5" w14:textId="77777777" w:rsidR="002F540B" w:rsidRPr="008F0DCB" w:rsidRDefault="002F540B" w:rsidP="002F540B">
      <w:pPr>
        <w:jc w:val="both"/>
      </w:pPr>
    </w:p>
    <w:p w14:paraId="2D876462" w14:textId="77777777" w:rsidR="00112FB4" w:rsidRDefault="002F540B" w:rsidP="002F540B">
      <w:pPr>
        <w:jc w:val="both"/>
        <w:rPr>
          <w:ins w:id="186" w:author="Mari Koik" w:date="2023-12-03T15:42:00Z"/>
        </w:rPr>
      </w:pPr>
      <w:r w:rsidRPr="008F0DCB">
        <w:t>(7) Käesoleva paragrahvi lõ</w:t>
      </w:r>
      <w:r w:rsidR="00854145">
        <w:t>igetes</w:t>
      </w:r>
      <w:r w:rsidRPr="008F0DCB">
        <w:t xml:space="preserve"> 3–5 nimetatud mootorsõiduki </w:t>
      </w:r>
      <w:r w:rsidR="00CE6EBA" w:rsidRPr="008F0DCB">
        <w:rPr>
          <w:rFonts w:cs="Times New Roman"/>
          <w:szCs w:val="24"/>
        </w:rPr>
        <w:t>mootorsõiduki</w:t>
      </w:r>
      <w:r w:rsidRPr="008F0DCB">
        <w:t xml:space="preserve">maksu määr leitakse </w:t>
      </w:r>
      <w:ins w:id="187" w:author="Mari Koik" w:date="2023-12-03T15:42:00Z">
        <w:r w:rsidR="00112FB4">
          <w:t xml:space="preserve">järgmise kahe </w:t>
        </w:r>
      </w:ins>
      <w:del w:id="188" w:author="Mari Koik" w:date="2023-12-03T15:42:00Z">
        <w:r w:rsidRPr="008F0DCB" w:rsidDel="00112FB4">
          <w:delText xml:space="preserve">komponentide </w:delText>
        </w:r>
      </w:del>
      <w:ins w:id="189" w:author="Mari Koik" w:date="2023-12-03T15:42:00Z">
        <w:r w:rsidR="00112FB4" w:rsidRPr="008F0DCB">
          <w:t>komponen</w:t>
        </w:r>
        <w:r w:rsidR="00112FB4">
          <w:t>di</w:t>
        </w:r>
        <w:r w:rsidR="00112FB4" w:rsidRPr="008F0DCB">
          <w:t xml:space="preserve"> </w:t>
        </w:r>
      </w:ins>
      <w:r w:rsidRPr="008F0DCB">
        <w:t>summana</w:t>
      </w:r>
      <w:ins w:id="190" w:author="Mari Koik" w:date="2023-12-03T15:42:00Z">
        <w:r w:rsidR="00112FB4">
          <w:t>:</w:t>
        </w:r>
      </w:ins>
    </w:p>
    <w:p w14:paraId="26523F20" w14:textId="77777777" w:rsidR="00112FB4" w:rsidRDefault="00112FB4" w:rsidP="002F540B">
      <w:pPr>
        <w:jc w:val="both"/>
        <w:rPr>
          <w:ins w:id="191" w:author="Mari Koik" w:date="2023-12-03T15:42:00Z"/>
        </w:rPr>
      </w:pPr>
      <w:ins w:id="192" w:author="Mari Koik" w:date="2023-12-03T15:42:00Z">
        <w:r>
          <w:t>1)</w:t>
        </w:r>
      </w:ins>
      <w:del w:id="193" w:author="Mari Koik" w:date="2023-12-03T15:42:00Z">
        <w:r w:rsidR="002F540B" w:rsidRPr="008F0DCB" w:rsidDel="00112FB4">
          <w:delText>, mis on</w:delText>
        </w:r>
      </w:del>
      <w:r w:rsidR="002F540B" w:rsidRPr="008F0DCB">
        <w:t xml:space="preserve"> käesoleva paragrahvi lõikes 1 nimetatud baasosa</w:t>
      </w:r>
      <w:ins w:id="194" w:author="Mari Koik" w:date="2023-12-03T15:42:00Z">
        <w:r>
          <w:t>;</w:t>
        </w:r>
      </w:ins>
    </w:p>
    <w:p w14:paraId="43578F92" w14:textId="21CB8A79" w:rsidR="002F540B" w:rsidRPr="008F0DCB" w:rsidRDefault="00112FB4" w:rsidP="002F540B">
      <w:pPr>
        <w:jc w:val="both"/>
      </w:pPr>
      <w:ins w:id="195" w:author="Mari Koik" w:date="2023-12-03T15:42:00Z">
        <w:r>
          <w:t>2)</w:t>
        </w:r>
      </w:ins>
      <w:del w:id="196" w:author="Mari Koik" w:date="2023-12-03T15:42:00Z">
        <w:r w:rsidR="002F540B" w:rsidRPr="008F0DCB" w:rsidDel="00112FB4">
          <w:delText xml:space="preserve"> ja</w:delText>
        </w:r>
      </w:del>
      <w:r w:rsidR="002F540B" w:rsidRPr="008F0DCB">
        <w:t xml:space="preserve"> CO</w:t>
      </w:r>
      <w:r w:rsidR="002F540B" w:rsidRPr="008F0DCB">
        <w:rPr>
          <w:vertAlign w:val="subscript"/>
        </w:rPr>
        <w:t>2</w:t>
      </w:r>
      <w:r w:rsidR="002F540B" w:rsidRPr="008F0DCB">
        <w:t xml:space="preserve"> eriheite osa, mis leitakse WLTP</w:t>
      </w:r>
      <w:r w:rsidR="008971A4">
        <w:t>-</w:t>
      </w:r>
      <w:r w:rsidR="002F540B" w:rsidRPr="008F0DCB">
        <w:t>meetodi referentsväärtuse järgi.</w:t>
      </w:r>
    </w:p>
    <w:p w14:paraId="112BA830" w14:textId="77777777" w:rsidR="002F540B" w:rsidRPr="008F0DCB" w:rsidRDefault="002F540B" w:rsidP="002F540B">
      <w:pPr>
        <w:jc w:val="both"/>
      </w:pPr>
      <w:r w:rsidRPr="008F0DCB">
        <w:lastRenderedPageBreak/>
        <w:t xml:space="preserve"> </w:t>
      </w:r>
    </w:p>
    <w:p w14:paraId="52DFEC3D" w14:textId="50F24B90" w:rsidR="002F540B" w:rsidRPr="008F0DCB" w:rsidRDefault="002F540B" w:rsidP="002F540B">
      <w:pPr>
        <w:jc w:val="both"/>
      </w:pPr>
      <w:r w:rsidRPr="008F0DCB">
        <w:t xml:space="preserve">(8) Käesoleva paragrahvi lõikes 3 nimetatud mootorsõiduki, millel on liiklusregistris märge OVC-HEV, </w:t>
      </w:r>
      <w:r w:rsidR="00CE6EBA" w:rsidRPr="008F0DCB">
        <w:rPr>
          <w:rFonts w:cs="Times New Roman"/>
          <w:szCs w:val="24"/>
        </w:rPr>
        <w:t>mootorsõiduki</w:t>
      </w:r>
      <w:r w:rsidRPr="008F0DCB">
        <w:t xml:space="preserve">maksu määr on käesoleva paragrahvi lõikes 1 nimetatud baasosa. </w:t>
      </w:r>
    </w:p>
    <w:p w14:paraId="66C5DDA5" w14:textId="77777777" w:rsidR="002F540B" w:rsidRPr="008F0DCB" w:rsidRDefault="002F540B" w:rsidP="002F540B">
      <w:pPr>
        <w:shd w:val="clear" w:color="auto" w:fill="FFFFFF"/>
        <w:jc w:val="both"/>
        <w:rPr>
          <w:szCs w:val="24"/>
        </w:rPr>
      </w:pPr>
    </w:p>
    <w:p w14:paraId="4FD50385" w14:textId="24E8AE38" w:rsidR="002F540B" w:rsidRPr="008F0DCB" w:rsidRDefault="002F540B" w:rsidP="002F540B">
      <w:pPr>
        <w:shd w:val="clear" w:color="auto" w:fill="FFFFFF"/>
        <w:jc w:val="both"/>
        <w:rPr>
          <w:szCs w:val="24"/>
          <w:bdr w:val="none" w:sz="0" w:space="0" w:color="auto" w:frame="1"/>
          <w:lang w:eastAsia="et-EE"/>
        </w:rPr>
      </w:pPr>
      <w:r w:rsidRPr="008F0DCB">
        <w:rPr>
          <w:szCs w:val="24"/>
        </w:rPr>
        <w:t>(9) Käesoleva paragrahvi lõikes 1 nimetatud mootorsõiduk</w:t>
      </w:r>
      <w:r w:rsidR="00854145">
        <w:rPr>
          <w:szCs w:val="24"/>
        </w:rPr>
        <w:t>i</w:t>
      </w:r>
      <w:r w:rsidRPr="008F0DCB">
        <w:rPr>
          <w:szCs w:val="24"/>
        </w:rPr>
        <w:t xml:space="preserve">, mis on täiselektriline, </w:t>
      </w:r>
      <w:r w:rsidR="00CE6EBA" w:rsidRPr="008F0DCB">
        <w:rPr>
          <w:rFonts w:cs="Times New Roman"/>
          <w:szCs w:val="24"/>
        </w:rPr>
        <w:t>mootorsõiduki</w:t>
      </w:r>
      <w:r w:rsidRPr="008F0DCB">
        <w:rPr>
          <w:szCs w:val="24"/>
        </w:rPr>
        <w:t xml:space="preserve">maksu määr on </w:t>
      </w:r>
      <w:r w:rsidRPr="008F0DCB">
        <w:rPr>
          <w:szCs w:val="24"/>
          <w:bdr w:val="none" w:sz="0" w:space="0" w:color="auto" w:frame="1"/>
          <w:lang w:eastAsia="et-EE"/>
        </w:rPr>
        <w:t xml:space="preserve">30 eurot mootorsõiduki kohta. </w:t>
      </w:r>
    </w:p>
    <w:p w14:paraId="39F4D378" w14:textId="77777777" w:rsidR="002F540B" w:rsidRPr="008F0DCB" w:rsidRDefault="002F540B" w:rsidP="002F540B">
      <w:pPr>
        <w:shd w:val="clear" w:color="auto" w:fill="FFFFFF"/>
        <w:jc w:val="both"/>
        <w:rPr>
          <w:szCs w:val="24"/>
          <w:bdr w:val="none" w:sz="0" w:space="0" w:color="auto" w:frame="1"/>
          <w:lang w:eastAsia="et-EE"/>
        </w:rPr>
      </w:pPr>
    </w:p>
    <w:p w14:paraId="00616762" w14:textId="4893D4B4" w:rsidR="002F540B" w:rsidRPr="008F0DCB" w:rsidRDefault="002F540B" w:rsidP="002F540B">
      <w:pPr>
        <w:shd w:val="clear" w:color="auto" w:fill="FFFFFF"/>
        <w:jc w:val="both"/>
        <w:rPr>
          <w:szCs w:val="24"/>
        </w:rPr>
      </w:pPr>
      <w:r w:rsidRPr="008F0DCB">
        <w:rPr>
          <w:szCs w:val="24"/>
        </w:rPr>
        <w:t xml:space="preserve">(10) N1-kategooria mootorsõiduk, mille erivõimsus ületab 0,20 kilovatti kandevõime ühe kilogrammi kohta liiklusregistri andmetel, maksustatakse </w:t>
      </w:r>
      <w:r w:rsidRPr="008F0DCB">
        <w:t xml:space="preserve">M1-kategooria mootorsõiduki </w:t>
      </w:r>
      <w:r w:rsidR="00CE6EBA" w:rsidRPr="008F0DCB">
        <w:rPr>
          <w:rFonts w:cs="Times New Roman"/>
          <w:szCs w:val="24"/>
        </w:rPr>
        <w:t>mootorsõiduki</w:t>
      </w:r>
      <w:r w:rsidRPr="008F0DCB">
        <w:t xml:space="preserve">maksu määraga, rakendades füüsiliste isikute puhul ka mootorsõiduki vanusest sõltuvat kordajat. </w:t>
      </w:r>
    </w:p>
    <w:p w14:paraId="6DF7ADBD" w14:textId="10B74508" w:rsidR="00957F7A" w:rsidRPr="008F0DCB" w:rsidRDefault="00957F7A" w:rsidP="00252541">
      <w:pPr>
        <w:jc w:val="both"/>
      </w:pPr>
    </w:p>
    <w:p w14:paraId="25F1B604" w14:textId="4BFBC91C" w:rsidR="00957F7A" w:rsidRPr="008F0DCB" w:rsidRDefault="00957F7A" w:rsidP="00957F7A">
      <w:pPr>
        <w:jc w:val="both"/>
        <w:rPr>
          <w:b/>
          <w:bCs/>
        </w:rPr>
      </w:pPr>
      <w:bookmarkStart w:id="197" w:name="_Hlk150795393"/>
      <w:r w:rsidRPr="008F0DCB">
        <w:rPr>
          <w:b/>
          <w:bCs/>
        </w:rPr>
        <w:t xml:space="preserve">§ </w:t>
      </w:r>
      <w:r w:rsidR="007F46A1" w:rsidRPr="008F0DCB">
        <w:rPr>
          <w:b/>
          <w:bCs/>
        </w:rPr>
        <w:t>14</w:t>
      </w:r>
      <w:r w:rsidRPr="008F0DCB">
        <w:rPr>
          <w:b/>
          <w:bCs/>
        </w:rPr>
        <w:t xml:space="preserve">. </w:t>
      </w:r>
      <w:bookmarkStart w:id="198" w:name="_Hlk145860667"/>
      <w:r w:rsidRPr="008F0DCB">
        <w:rPr>
          <w:b/>
          <w:bCs/>
        </w:rPr>
        <w:t>Mootorsõiduki vanusest sõltuv kordaja</w:t>
      </w:r>
      <w:bookmarkEnd w:id="198"/>
    </w:p>
    <w:p w14:paraId="44E07472" w14:textId="77777777" w:rsidR="00957F7A" w:rsidRPr="008F0DCB" w:rsidRDefault="00957F7A" w:rsidP="00957F7A">
      <w:pPr>
        <w:jc w:val="both"/>
      </w:pPr>
    </w:p>
    <w:p w14:paraId="71E00DB5" w14:textId="5285A10F" w:rsidR="00957F7A" w:rsidRPr="008F0DCB" w:rsidRDefault="00957F7A" w:rsidP="00957F7A">
      <w:pPr>
        <w:jc w:val="both"/>
      </w:pPr>
      <w:r w:rsidRPr="008F0DCB">
        <w:t>(1) M1</w:t>
      </w:r>
      <w:r w:rsidR="00DE5999" w:rsidRPr="008F0DCB">
        <w:t>-</w:t>
      </w:r>
      <w:r w:rsidRPr="008F0DCB">
        <w:t>kategooria mootorsõiduki maksumäär korrutatakse mootorsõiduki vanusest sõltuva kordajaga järgmistel juhtudel:</w:t>
      </w:r>
    </w:p>
    <w:p w14:paraId="3B7ABFDB" w14:textId="00BEEBB6" w:rsidR="00957F7A" w:rsidRPr="008F0DCB" w:rsidRDefault="00957F7A" w:rsidP="00957F7A">
      <w:pPr>
        <w:jc w:val="both"/>
      </w:pPr>
      <w:r w:rsidRPr="008F0DCB">
        <w:t>1) mootorsõiduki omanik on füüsiline isik</w:t>
      </w:r>
      <w:r w:rsidR="00854145">
        <w:t xml:space="preserve"> või</w:t>
      </w:r>
    </w:p>
    <w:p w14:paraId="6F1F0BFF" w14:textId="2D62DF40" w:rsidR="00957F7A" w:rsidRPr="008F0DCB" w:rsidRDefault="00957F7A" w:rsidP="00957F7A">
      <w:pPr>
        <w:jc w:val="both"/>
      </w:pPr>
      <w:r w:rsidRPr="008F0DCB">
        <w:t>2) mootorsõiduki vastutav kasutaja</w:t>
      </w:r>
      <w:r w:rsidR="00AD2444" w:rsidRPr="008F0DCB">
        <w:t xml:space="preserve"> liiklusseaduse</w:t>
      </w:r>
      <w:r w:rsidR="00854145">
        <w:t xml:space="preserve"> § 2 punkti 93</w:t>
      </w:r>
      <w:r w:rsidR="00AD2444" w:rsidRPr="008F0DCB">
        <w:t xml:space="preserve"> tähenduses on füüsiline isik.</w:t>
      </w:r>
    </w:p>
    <w:p w14:paraId="151C34DE" w14:textId="77777777" w:rsidR="00957F7A" w:rsidRPr="008F0DCB" w:rsidRDefault="00957F7A" w:rsidP="00957F7A">
      <w:pPr>
        <w:jc w:val="both"/>
      </w:pPr>
    </w:p>
    <w:p w14:paraId="603979EA" w14:textId="61CF06DC" w:rsidR="00424E32" w:rsidRPr="008F0DCB" w:rsidRDefault="00424E32" w:rsidP="00424E32">
      <w:pPr>
        <w:jc w:val="both"/>
      </w:pPr>
      <w:r w:rsidRPr="008F0DCB">
        <w:t xml:space="preserve">(2) M1-kategooria mootorsõiduki vanusest sõltuv </w:t>
      </w:r>
      <w:r w:rsidR="00CE6EBA" w:rsidRPr="008F0DCB">
        <w:rPr>
          <w:rFonts w:cs="Times New Roman"/>
          <w:szCs w:val="24"/>
        </w:rPr>
        <w:t>mootorsõiduki</w:t>
      </w:r>
      <w:r w:rsidRPr="008F0DCB">
        <w:t>maksu määra kordaja on:</w:t>
      </w:r>
    </w:p>
    <w:p w14:paraId="1806E625" w14:textId="77777777" w:rsidR="00424E32" w:rsidRPr="008F0DCB" w:rsidRDefault="00424E32" w:rsidP="00424E32">
      <w:pPr>
        <w:jc w:val="both"/>
      </w:pPr>
      <w:r w:rsidRPr="008F0DCB">
        <w:t xml:space="preserve">1) 0,92, kui mootorsõiduki esmase registreerimise kuupäevast on maksustamisperioodi alguse kuupäevaks möödunud </w:t>
      </w:r>
      <w:commentRangeStart w:id="199"/>
      <w:r w:rsidRPr="008F0DCB">
        <w:t xml:space="preserve">vähemalt 5 </w:t>
      </w:r>
      <w:commentRangeEnd w:id="199"/>
      <w:r w:rsidR="00895D0D">
        <w:rPr>
          <w:rStyle w:val="Kommentaariviide"/>
        </w:rPr>
        <w:commentReference w:id="199"/>
      </w:r>
      <w:r w:rsidRPr="008F0DCB">
        <w:t>aastat;  </w:t>
      </w:r>
    </w:p>
    <w:p w14:paraId="5BB7CEA4" w14:textId="77777777" w:rsidR="00424E32" w:rsidRPr="008F0DCB" w:rsidRDefault="00424E32" w:rsidP="00424E32">
      <w:pPr>
        <w:jc w:val="both"/>
      </w:pPr>
      <w:r w:rsidRPr="008F0DCB">
        <w:t>2) 0,84, kui mootorsõiduki esmase registreerimise kuupäevast on maksustamisperioodi alguse kuupäevaks möödunud vähemalt 6 aastat;  </w:t>
      </w:r>
    </w:p>
    <w:p w14:paraId="357F4212" w14:textId="77777777" w:rsidR="00424E32" w:rsidRPr="008F0DCB" w:rsidRDefault="00424E32" w:rsidP="00424E32">
      <w:pPr>
        <w:jc w:val="both"/>
      </w:pPr>
      <w:r w:rsidRPr="008F0DCB">
        <w:t>3) 0,75, kui mootorsõiduki esmase registreerimise kuupäevast on maksustamisperioodi alguse kuupäevaks möödunud vähemalt 7 aastat;  </w:t>
      </w:r>
    </w:p>
    <w:p w14:paraId="6E1673DE" w14:textId="77777777" w:rsidR="00424E32" w:rsidRPr="008F0DCB" w:rsidRDefault="00424E32" w:rsidP="00424E32">
      <w:pPr>
        <w:jc w:val="both"/>
      </w:pPr>
      <w:r w:rsidRPr="008F0DCB">
        <w:t>4) 0,67, kui mootorsõiduki esmase registreerimise kuupäevast on maksustamisperioodi alguse kuupäevaks möödunud vähemalt 8 aastat;  </w:t>
      </w:r>
    </w:p>
    <w:p w14:paraId="6E6808DA" w14:textId="77777777" w:rsidR="00424E32" w:rsidRPr="008F0DCB" w:rsidRDefault="00424E32" w:rsidP="00424E32">
      <w:pPr>
        <w:jc w:val="both"/>
      </w:pPr>
      <w:r w:rsidRPr="008F0DCB">
        <w:t>5) 0,59, kui mootorsõiduki esmase registreerimise kuupäevast on maksustamisperioodi alguse kuupäevaks möödunud vähemalt 9 aastat;  </w:t>
      </w:r>
    </w:p>
    <w:p w14:paraId="2828811E" w14:textId="77777777" w:rsidR="00424E32" w:rsidRPr="008F0DCB" w:rsidRDefault="00424E32" w:rsidP="00424E32">
      <w:pPr>
        <w:jc w:val="both"/>
      </w:pPr>
      <w:r w:rsidRPr="008F0DCB">
        <w:t>6) 0,51, kui mootorsõiduki esmase registreerimise kuupäevast on maksustamisperioodi alguse kuupäevaks möödunud vähemalt 10 aastat;  </w:t>
      </w:r>
    </w:p>
    <w:p w14:paraId="34EE215C" w14:textId="77777777" w:rsidR="00424E32" w:rsidRPr="008F0DCB" w:rsidRDefault="00424E32" w:rsidP="00424E32">
      <w:pPr>
        <w:jc w:val="both"/>
      </w:pPr>
      <w:r w:rsidRPr="008F0DCB">
        <w:t>7) 0,43, kui mootorsõiduki esmase registreerimise kuupäevast on maksustamisperioodi alguse kuupäevaks möödunud vähemalt 11 aastat;  </w:t>
      </w:r>
    </w:p>
    <w:p w14:paraId="2E828883" w14:textId="77777777" w:rsidR="00424E32" w:rsidRPr="008F0DCB" w:rsidRDefault="00424E32" w:rsidP="00424E32">
      <w:pPr>
        <w:jc w:val="both"/>
      </w:pPr>
      <w:r w:rsidRPr="008F0DCB">
        <w:t>8) 0,35, kui mootorsõiduki esmase registreerimise kuupäevast on maksustamisperioodi alguse kuupäevaks möödunud vähemalt 12 aastat;  </w:t>
      </w:r>
    </w:p>
    <w:p w14:paraId="60BBC502" w14:textId="77777777" w:rsidR="00424E32" w:rsidRPr="008F0DCB" w:rsidRDefault="00424E32" w:rsidP="00424E32">
      <w:pPr>
        <w:jc w:val="both"/>
      </w:pPr>
      <w:r w:rsidRPr="008F0DCB">
        <w:t>9) 0,26, kui mootorsõiduki esmase registreerimise kuupäevast on maksustamisperioodi alguse kuupäevaks möödunud vähemalt 13 aastat;  </w:t>
      </w:r>
    </w:p>
    <w:p w14:paraId="1E81B924" w14:textId="77777777" w:rsidR="00424E32" w:rsidRPr="008F0DCB" w:rsidRDefault="00424E32" w:rsidP="00424E32">
      <w:pPr>
        <w:jc w:val="both"/>
      </w:pPr>
      <w:r w:rsidRPr="008F0DCB">
        <w:t>10) 0,18, kui mootorsõiduki esmase registreerimise kuupäevast on maksustamisperioodi alguse kuupäevaks möödunud vähemalt 14 aastat;  </w:t>
      </w:r>
    </w:p>
    <w:p w14:paraId="71A864A1" w14:textId="77777777" w:rsidR="00424E32" w:rsidRPr="008F0DCB" w:rsidRDefault="00424E32" w:rsidP="00424E32">
      <w:pPr>
        <w:jc w:val="both"/>
      </w:pPr>
      <w:r w:rsidRPr="008F0DCB">
        <w:t>11) 0,1, kui mootorsõiduki esmase registreerimise kuupäevast on maksustamisperioodi alguse kuupäevaks möödunud vähemalt 15 aastat;  </w:t>
      </w:r>
    </w:p>
    <w:p w14:paraId="64296A6C" w14:textId="77777777" w:rsidR="00424E32" w:rsidRPr="008F0DCB" w:rsidRDefault="00424E32" w:rsidP="00424E32">
      <w:pPr>
        <w:jc w:val="both"/>
      </w:pPr>
      <w:r w:rsidRPr="008F0DCB">
        <w:t xml:space="preserve">12) 0, kui mootorsõiduki esmase registreerimise kuupäevast on maksustamisperioodi alguse kuupäevaks möödunud vähemalt 20 aastat. </w:t>
      </w:r>
    </w:p>
    <w:p w14:paraId="336E8436" w14:textId="77777777" w:rsidR="00957F7A" w:rsidRPr="008F0DCB" w:rsidRDefault="00957F7A" w:rsidP="00957F7A">
      <w:pPr>
        <w:jc w:val="both"/>
      </w:pPr>
    </w:p>
    <w:p w14:paraId="31D2EA54" w14:textId="7D9C7FF9" w:rsidR="00957F7A" w:rsidRPr="008F0DCB" w:rsidRDefault="00957F7A" w:rsidP="00957F7A">
      <w:pPr>
        <w:jc w:val="both"/>
      </w:pPr>
      <w:r w:rsidRPr="008F0DCB">
        <w:t>(</w:t>
      </w:r>
      <w:r w:rsidR="00424E32" w:rsidRPr="008F0DCB">
        <w:t>3</w:t>
      </w:r>
      <w:r w:rsidRPr="008F0DCB">
        <w:t xml:space="preserve">) </w:t>
      </w:r>
      <w:r w:rsidR="00CE6EBA" w:rsidRPr="008F0DCB">
        <w:rPr>
          <w:rFonts w:cs="Times New Roman"/>
          <w:szCs w:val="24"/>
        </w:rPr>
        <w:t>Mootorsõiduki</w:t>
      </w:r>
      <w:r w:rsidRPr="008F0DCB">
        <w:t xml:space="preserve">maksu määra kordajat rakendatakse </w:t>
      </w:r>
      <w:r w:rsidR="00CE6EBA" w:rsidRPr="008F0DCB">
        <w:rPr>
          <w:rFonts w:cs="Times New Roman"/>
          <w:szCs w:val="24"/>
        </w:rPr>
        <w:t>mootorsõiduki</w:t>
      </w:r>
      <w:r w:rsidRPr="008F0DCB">
        <w:t>maksu summale, millest on lahutatud baasosa.</w:t>
      </w:r>
    </w:p>
    <w:bookmarkEnd w:id="197"/>
    <w:p w14:paraId="1E2622B3" w14:textId="77777777" w:rsidR="00A92DA2" w:rsidRPr="008F0DCB" w:rsidRDefault="00A92DA2" w:rsidP="00A92DA2">
      <w:pPr>
        <w:jc w:val="both"/>
      </w:pPr>
    </w:p>
    <w:p w14:paraId="380E01FF" w14:textId="4B648460" w:rsidR="00A92DA2" w:rsidRPr="008F0DCB" w:rsidRDefault="00A92DA2" w:rsidP="00A92DA2">
      <w:pPr>
        <w:jc w:val="both"/>
        <w:rPr>
          <w:b/>
        </w:rPr>
      </w:pPr>
      <w:bookmarkStart w:id="200" w:name="_Hlk145659724"/>
      <w:r w:rsidRPr="008F0DCB">
        <w:rPr>
          <w:b/>
        </w:rPr>
        <w:t xml:space="preserve">§ 15. </w:t>
      </w:r>
      <w:r w:rsidR="00854145">
        <w:rPr>
          <w:b/>
        </w:rPr>
        <w:t>Mo</w:t>
      </w:r>
      <w:r w:rsidR="00CE6EBA" w:rsidRPr="008F0DCB">
        <w:rPr>
          <w:b/>
        </w:rPr>
        <w:t>otorsõiduki</w:t>
      </w:r>
      <w:r w:rsidRPr="008F0DCB">
        <w:rPr>
          <w:b/>
        </w:rPr>
        <w:t>maksu</w:t>
      </w:r>
      <w:r w:rsidR="00854145">
        <w:rPr>
          <w:b/>
        </w:rPr>
        <w:t xml:space="preserve"> vabastus</w:t>
      </w:r>
    </w:p>
    <w:bookmarkEnd w:id="200"/>
    <w:p w14:paraId="0C6F6CBB" w14:textId="77777777" w:rsidR="00A92DA2" w:rsidRPr="008F0DCB" w:rsidRDefault="00A92DA2" w:rsidP="00A92DA2">
      <w:pPr>
        <w:jc w:val="both"/>
      </w:pPr>
    </w:p>
    <w:p w14:paraId="29AAF449" w14:textId="2CCD556E" w:rsidR="00A92DA2" w:rsidRPr="008F0DCB" w:rsidRDefault="00CE6EBA" w:rsidP="00A92DA2">
      <w:pPr>
        <w:jc w:val="both"/>
      </w:pPr>
      <w:bookmarkStart w:id="201" w:name="_Hlk150934705"/>
      <w:r w:rsidRPr="008F0DCB">
        <w:rPr>
          <w:rFonts w:cs="Times New Roman"/>
          <w:szCs w:val="24"/>
        </w:rPr>
        <w:lastRenderedPageBreak/>
        <w:t>Mootorsõiduki</w:t>
      </w:r>
      <w:r w:rsidR="00A92DA2" w:rsidRPr="008F0DCB">
        <w:t xml:space="preserve">maksuga </w:t>
      </w:r>
      <w:bookmarkStart w:id="202" w:name="_Hlk150795693"/>
      <w:r w:rsidR="00A92DA2" w:rsidRPr="008F0DCB">
        <w:t>ei maksustata:</w:t>
      </w:r>
    </w:p>
    <w:p w14:paraId="1E6A70C2" w14:textId="2AA03887" w:rsidR="00A92DA2" w:rsidRPr="008F0DCB" w:rsidRDefault="00A92DA2" w:rsidP="00A92DA2">
      <w:pPr>
        <w:jc w:val="both"/>
      </w:pPr>
      <w:r w:rsidRPr="008F0DCB">
        <w:t xml:space="preserve">1) </w:t>
      </w:r>
      <w:r w:rsidR="00FF5491" w:rsidRPr="008F0DCB">
        <w:t>liiklusregistris alarmsõidukiks registreeritud mootorsõidukit</w:t>
      </w:r>
      <w:r w:rsidRPr="008F0DCB">
        <w:t>;</w:t>
      </w:r>
      <w:bookmarkStart w:id="203" w:name="_Hlk145660509"/>
    </w:p>
    <w:bookmarkEnd w:id="201"/>
    <w:p w14:paraId="74748CF4" w14:textId="2D18C83F" w:rsidR="00A92DA2" w:rsidRPr="008F0DCB" w:rsidRDefault="00A92DA2" w:rsidP="00A92DA2">
      <w:pPr>
        <w:jc w:val="both"/>
      </w:pPr>
      <w:r w:rsidRPr="008F0DCB">
        <w:t xml:space="preserve">2) </w:t>
      </w:r>
      <w:r w:rsidR="008F0DCB">
        <w:t>v</w:t>
      </w:r>
      <w:r w:rsidR="008F0DCB" w:rsidRPr="00597A3C">
        <w:t xml:space="preserve">älisriigi diplomaatilisele esindusele ja konsulaarasutusele, erimissioonile, Välisministeeriumi tunnustatud rahvusvahelise organisatsiooni esindusele või peakorterile, </w:t>
      </w:r>
      <w:r w:rsidR="008F0DCB">
        <w:t>Euroopa L</w:t>
      </w:r>
      <w:r w:rsidR="008F0DCB" w:rsidRPr="00597A3C">
        <w:t>iidu institutsioonile või liidu õiguse alusel asutatud ametile või asutusele, Eestisse akrediteeritud välisriigi diplomaatilisele esindajale ja konsulaarametnikule</w:t>
      </w:r>
      <w:r w:rsidR="00854145">
        <w:t xml:space="preserve">, </w:t>
      </w:r>
      <w:r w:rsidR="008F0DCB" w:rsidRPr="00597A3C">
        <w:t>välja arvatud aukonsul, erimissiooni ja rahvusvahelise organisatsiooni esindajale, samuti diplomaatilise esinduse, konsulaarasutuse ja erimissiooni haldustöötajale kuuluva</w:t>
      </w:r>
      <w:r w:rsidR="00A24164">
        <w:t>i</w:t>
      </w:r>
      <w:r w:rsidR="008F0DCB" w:rsidRPr="00597A3C">
        <w:t>d mootorsõiduk</w:t>
      </w:r>
      <w:r w:rsidR="00A24164">
        <w:t>e</w:t>
      </w:r>
      <w:r w:rsidR="008F0DCB" w:rsidRPr="00597A3C">
        <w:t>id</w:t>
      </w:r>
      <w:r w:rsidR="008F0DCB">
        <w:t>;</w:t>
      </w:r>
    </w:p>
    <w:p w14:paraId="36505B9C" w14:textId="77777777" w:rsidR="00A92DA2" w:rsidRPr="008F0DCB" w:rsidRDefault="00A92DA2" w:rsidP="00A92DA2">
      <w:pPr>
        <w:jc w:val="both"/>
      </w:pPr>
      <w:r w:rsidRPr="008F0DCB">
        <w:t xml:space="preserve">3) </w:t>
      </w:r>
      <w:bookmarkEnd w:id="203"/>
      <w:r w:rsidRPr="008F0DCB">
        <w:t xml:space="preserve">mootorsõidukit, mis on spetsiaalselt ümber ehitatud puuetega inimeste transpordiks või puuetega inimesele kasutamiseks. </w:t>
      </w:r>
      <w:bookmarkEnd w:id="202"/>
    </w:p>
    <w:p w14:paraId="33AA0F9F" w14:textId="77777777" w:rsidR="00A92DA2" w:rsidRPr="008F0DCB" w:rsidRDefault="00A92DA2" w:rsidP="00252541">
      <w:pPr>
        <w:jc w:val="both"/>
      </w:pPr>
    </w:p>
    <w:p w14:paraId="1178FA11" w14:textId="14FE9F71" w:rsidR="00004256" w:rsidRPr="008F0DCB" w:rsidRDefault="00BB0FB3" w:rsidP="00252541">
      <w:pPr>
        <w:jc w:val="center"/>
        <w:rPr>
          <w:b/>
        </w:rPr>
      </w:pPr>
      <w:r w:rsidRPr="008F0DCB">
        <w:rPr>
          <w:b/>
        </w:rPr>
        <w:t>4</w:t>
      </w:r>
      <w:r w:rsidR="00004256" w:rsidRPr="008F0DCB">
        <w:rPr>
          <w:b/>
        </w:rPr>
        <w:t>. peatükk</w:t>
      </w:r>
    </w:p>
    <w:p w14:paraId="691E128C" w14:textId="77B8D407" w:rsidR="00004256" w:rsidRPr="008F0DCB" w:rsidRDefault="00E23B10" w:rsidP="00252541">
      <w:pPr>
        <w:jc w:val="center"/>
      </w:pPr>
      <w:r w:rsidRPr="008F0DCB">
        <w:rPr>
          <w:b/>
        </w:rPr>
        <w:t>M</w:t>
      </w:r>
      <w:r w:rsidR="00CE6EBA" w:rsidRPr="008F0DCB">
        <w:rPr>
          <w:b/>
        </w:rPr>
        <w:t>ootorsõiduki</w:t>
      </w:r>
      <w:r w:rsidRPr="008F0DCB">
        <w:rPr>
          <w:b/>
        </w:rPr>
        <w:t>maksu register</w:t>
      </w:r>
    </w:p>
    <w:p w14:paraId="252FD359" w14:textId="36CBC3B1" w:rsidR="003E7B7D" w:rsidRPr="008F0DCB" w:rsidRDefault="003E7B7D" w:rsidP="00252541">
      <w:pPr>
        <w:jc w:val="both"/>
      </w:pPr>
    </w:p>
    <w:p w14:paraId="421F2648" w14:textId="2B8FC02B" w:rsidR="003E7B7D" w:rsidRPr="008F0DCB" w:rsidRDefault="003E7B7D" w:rsidP="00252541">
      <w:pPr>
        <w:jc w:val="both"/>
        <w:rPr>
          <w:b/>
        </w:rPr>
      </w:pPr>
      <w:bookmarkStart w:id="204" w:name="_Hlk145659715"/>
      <w:r w:rsidRPr="008F0DCB">
        <w:rPr>
          <w:b/>
        </w:rPr>
        <w:t xml:space="preserve">§ </w:t>
      </w:r>
      <w:r w:rsidR="007F46A1" w:rsidRPr="008F0DCB">
        <w:rPr>
          <w:b/>
        </w:rPr>
        <w:t>1</w:t>
      </w:r>
      <w:r w:rsidR="00A92DA2" w:rsidRPr="008F0DCB">
        <w:rPr>
          <w:b/>
        </w:rPr>
        <w:t>6</w:t>
      </w:r>
      <w:r w:rsidRPr="008F0DCB">
        <w:rPr>
          <w:b/>
        </w:rPr>
        <w:t xml:space="preserve">. </w:t>
      </w:r>
      <w:r w:rsidR="00E23B10" w:rsidRPr="008F0DCB">
        <w:rPr>
          <w:b/>
        </w:rPr>
        <w:t>Mootorsõiduki</w:t>
      </w:r>
      <w:r w:rsidR="00853076" w:rsidRPr="008F0DCB">
        <w:rPr>
          <w:b/>
        </w:rPr>
        <w:t xml:space="preserve">maksu </w:t>
      </w:r>
      <w:r w:rsidR="00E23B10" w:rsidRPr="008F0DCB">
        <w:rPr>
          <w:b/>
        </w:rPr>
        <w:t>register</w:t>
      </w:r>
    </w:p>
    <w:bookmarkEnd w:id="204"/>
    <w:p w14:paraId="66B1946E" w14:textId="459839A5" w:rsidR="003E7B7D" w:rsidRPr="008F0DCB" w:rsidRDefault="003E7B7D" w:rsidP="00252541">
      <w:pPr>
        <w:jc w:val="both"/>
      </w:pPr>
    </w:p>
    <w:p w14:paraId="7BE8482D" w14:textId="4A3BE8D7" w:rsidR="003E7B7D" w:rsidRPr="008F0DCB" w:rsidRDefault="000D56C5" w:rsidP="00252541">
      <w:pPr>
        <w:jc w:val="both"/>
      </w:pPr>
      <w:r w:rsidRPr="008F0DCB">
        <w:t xml:space="preserve">(1) </w:t>
      </w:r>
      <w:r w:rsidR="00E23B10" w:rsidRPr="008F0DCB">
        <w:t>Mootorsõiduki</w:t>
      </w:r>
      <w:r w:rsidR="00853076" w:rsidRPr="008F0DCB">
        <w:t xml:space="preserve">maksu </w:t>
      </w:r>
      <w:r w:rsidR="00E23B10" w:rsidRPr="008F0DCB">
        <w:t>register</w:t>
      </w:r>
      <w:r w:rsidR="003E7B7D" w:rsidRPr="008F0DCB">
        <w:t xml:space="preserve"> on maksukorralduse seaduse § 17 lõike 1 alusel asutatud maksukohustuslaste registri</w:t>
      </w:r>
      <w:r w:rsidR="00E23B10" w:rsidRPr="008F0DCB">
        <w:t xml:space="preserve"> alamregister,</w:t>
      </w:r>
      <w:r w:rsidR="003E7B7D" w:rsidRPr="008F0DCB">
        <w:t xml:space="preserve"> </w:t>
      </w:r>
      <w:r w:rsidR="00403D73">
        <w:t xml:space="preserve">mille </w:t>
      </w:r>
      <w:r w:rsidR="003E7B7D" w:rsidRPr="008F0DCB">
        <w:t>pidamise kord sätestatakse maksukohustuslaste registri põhimääruses.</w:t>
      </w:r>
    </w:p>
    <w:p w14:paraId="0B0DABEB" w14:textId="26890B6C" w:rsidR="000D56C5" w:rsidRPr="008F0DCB" w:rsidRDefault="000D56C5" w:rsidP="00252541">
      <w:pPr>
        <w:jc w:val="both"/>
      </w:pPr>
    </w:p>
    <w:p w14:paraId="22B54DC5" w14:textId="0B58CAFB" w:rsidR="003A320A" w:rsidRPr="008F0DCB" w:rsidRDefault="000D56C5" w:rsidP="00252541">
      <w:pPr>
        <w:jc w:val="both"/>
      </w:pPr>
      <w:r w:rsidRPr="008F0DCB">
        <w:t xml:space="preserve">(2) </w:t>
      </w:r>
      <w:r w:rsidR="00E23B10" w:rsidRPr="008F0DCB">
        <w:t>Mootorsõiduki</w:t>
      </w:r>
      <w:r w:rsidR="00853076" w:rsidRPr="008F0DCB">
        <w:t>maksu</w:t>
      </w:r>
      <w:r w:rsidRPr="008F0DCB">
        <w:t xml:space="preserve"> </w:t>
      </w:r>
      <w:r w:rsidR="00E23B10" w:rsidRPr="008F0DCB">
        <w:t>registri</w:t>
      </w:r>
      <w:r w:rsidRPr="008F0DCB">
        <w:t xml:space="preserve"> eesmärk on </w:t>
      </w:r>
      <w:r w:rsidR="00CE6EBA" w:rsidRPr="008F0DCB">
        <w:rPr>
          <w:rFonts w:cs="Times New Roman"/>
          <w:szCs w:val="24"/>
        </w:rPr>
        <w:t>mootorsõiduki</w:t>
      </w:r>
      <w:r w:rsidRPr="008F0DCB">
        <w:t xml:space="preserve">maksu </w:t>
      </w:r>
      <w:del w:id="205" w:author="Mari Koik" w:date="2023-12-02T17:27:00Z">
        <w:r w:rsidRPr="008F0DCB" w:rsidDel="00FE6529">
          <w:delText xml:space="preserve">arvestamiseks </w:delText>
        </w:r>
      </w:del>
      <w:ins w:id="206" w:author="Mari Koik" w:date="2023-12-02T17:27:00Z">
        <w:r w:rsidR="00FE6529" w:rsidRPr="008F0DCB">
          <w:t>arv</w:t>
        </w:r>
        <w:r w:rsidR="00FE6529">
          <w:t>u</w:t>
        </w:r>
        <w:r w:rsidR="00FE6529" w:rsidRPr="008F0DCB">
          <w:t xml:space="preserve">tamiseks </w:t>
        </w:r>
      </w:ins>
      <w:r w:rsidRPr="008F0DCB">
        <w:t>vajaliku teabe kogumine ja töötlemine.</w:t>
      </w:r>
    </w:p>
    <w:p w14:paraId="4DCE4820" w14:textId="77360E4B" w:rsidR="008512F8" w:rsidRPr="008F0DCB" w:rsidRDefault="008512F8" w:rsidP="00252541">
      <w:pPr>
        <w:jc w:val="both"/>
      </w:pPr>
    </w:p>
    <w:p w14:paraId="397FFACF" w14:textId="704390DA" w:rsidR="00605D4E" w:rsidRPr="008F0DCB" w:rsidRDefault="008512F8" w:rsidP="00252541">
      <w:pPr>
        <w:jc w:val="both"/>
      </w:pPr>
      <w:r w:rsidRPr="008F0DCB">
        <w:t xml:space="preserve">(3) Transpordiamet esitab Maksu- ja Tolliametile </w:t>
      </w:r>
      <w:r w:rsidR="00CE6EBA" w:rsidRPr="008F0DCB">
        <w:rPr>
          <w:rFonts w:cs="Times New Roman"/>
          <w:szCs w:val="24"/>
        </w:rPr>
        <w:t>mootorsõiduki</w:t>
      </w:r>
      <w:r w:rsidRPr="008F0DCB">
        <w:t>maksu arvutamiseks vajalikud alusandmed</w:t>
      </w:r>
      <w:r w:rsidR="00FB3546">
        <w:t xml:space="preserve"> käesoleva seaduse </w:t>
      </w:r>
      <w:del w:id="207" w:author="Mari Koik" w:date="2023-12-03T15:00:00Z">
        <w:r w:rsidR="00FB3546" w:rsidDel="00895D0D">
          <w:delText xml:space="preserve">paragrahvides </w:delText>
        </w:r>
      </w:del>
      <w:ins w:id="208" w:author="Mari Koik" w:date="2023-12-03T15:00:00Z">
        <w:r w:rsidR="00895D0D">
          <w:t xml:space="preserve">§-des </w:t>
        </w:r>
      </w:ins>
      <w:r w:rsidR="00FB3546">
        <w:t>11</w:t>
      </w:r>
      <w:commentRangeStart w:id="209"/>
      <w:del w:id="210" w:author="Mari Koik" w:date="2023-12-03T15:00:00Z">
        <w:r w:rsidR="00FB3546" w:rsidDel="00895D0D">
          <w:delText>-</w:delText>
        </w:r>
      </w:del>
      <w:ins w:id="211" w:author="Mari Koik" w:date="2023-12-03T15:00:00Z">
        <w:r w:rsidR="00895D0D">
          <w:t>–</w:t>
        </w:r>
      </w:ins>
      <w:commentRangeEnd w:id="209"/>
      <w:ins w:id="212" w:author="Mari Koik" w:date="2023-12-03T15:01:00Z">
        <w:r w:rsidR="00895D0D">
          <w:rPr>
            <w:rStyle w:val="Kommentaariviide"/>
          </w:rPr>
          <w:commentReference w:id="209"/>
        </w:r>
      </w:ins>
      <w:r w:rsidR="00FB3546">
        <w:t>15 sätestatud maksumäärade ja vabastuste arvestamiseks</w:t>
      </w:r>
      <w:r w:rsidR="00964024" w:rsidRPr="008F0DCB">
        <w:t>, sealhulgas isikuandmed</w:t>
      </w:r>
      <w:r w:rsidRPr="008F0DCB">
        <w:t xml:space="preserve">. </w:t>
      </w:r>
    </w:p>
    <w:p w14:paraId="0ED7CBBD" w14:textId="77777777" w:rsidR="00CD3406" w:rsidRPr="008F0DCB" w:rsidRDefault="00CD3406" w:rsidP="00C45BA5">
      <w:pPr>
        <w:rPr>
          <w:b/>
        </w:rPr>
      </w:pPr>
    </w:p>
    <w:p w14:paraId="03B47DE1" w14:textId="7239297B" w:rsidR="00CD3406" w:rsidRPr="008F0DCB" w:rsidRDefault="00BB0FB3" w:rsidP="00CD3406">
      <w:pPr>
        <w:jc w:val="center"/>
        <w:rPr>
          <w:b/>
        </w:rPr>
      </w:pPr>
      <w:r w:rsidRPr="008F0DCB">
        <w:rPr>
          <w:b/>
        </w:rPr>
        <w:t>5</w:t>
      </w:r>
      <w:r w:rsidR="00CD3406" w:rsidRPr="008F0DCB">
        <w:rPr>
          <w:b/>
        </w:rPr>
        <w:t>. peatükk</w:t>
      </w:r>
    </w:p>
    <w:p w14:paraId="5FDA46F4" w14:textId="215936E3" w:rsidR="00C17EEA" w:rsidRPr="008F0DCB" w:rsidRDefault="00CD3406" w:rsidP="001C7C19">
      <w:pPr>
        <w:jc w:val="center"/>
        <w:rPr>
          <w:b/>
        </w:rPr>
      </w:pPr>
      <w:r w:rsidRPr="008F0DCB">
        <w:rPr>
          <w:b/>
        </w:rPr>
        <w:t>Rakendussätted</w:t>
      </w:r>
    </w:p>
    <w:p w14:paraId="69E587F9" w14:textId="192E3F31" w:rsidR="002115CC" w:rsidRPr="008F0DCB" w:rsidRDefault="002115CC" w:rsidP="00252541">
      <w:pPr>
        <w:jc w:val="center"/>
        <w:rPr>
          <w:b/>
        </w:rPr>
      </w:pPr>
    </w:p>
    <w:p w14:paraId="1E3B0D00" w14:textId="44C8FBD8" w:rsidR="002115CC" w:rsidRPr="008F0DCB" w:rsidRDefault="001C7C19" w:rsidP="00252541">
      <w:pPr>
        <w:jc w:val="center"/>
        <w:rPr>
          <w:b/>
        </w:rPr>
      </w:pPr>
      <w:r w:rsidRPr="008F0DCB">
        <w:rPr>
          <w:b/>
        </w:rPr>
        <w:t>1</w:t>
      </w:r>
      <w:r w:rsidR="002115CC" w:rsidRPr="008F0DCB">
        <w:rPr>
          <w:b/>
        </w:rPr>
        <w:t>. jagu</w:t>
      </w:r>
    </w:p>
    <w:p w14:paraId="3F63E50D" w14:textId="42BE7E0A" w:rsidR="002115CC" w:rsidRPr="008F0DCB" w:rsidRDefault="002115CC" w:rsidP="00252541">
      <w:pPr>
        <w:jc w:val="center"/>
        <w:rPr>
          <w:b/>
        </w:rPr>
      </w:pPr>
      <w:r w:rsidRPr="008F0DCB">
        <w:rPr>
          <w:b/>
        </w:rPr>
        <w:t>Seaduste muutmine</w:t>
      </w:r>
    </w:p>
    <w:p w14:paraId="558D0262" w14:textId="43D749F6" w:rsidR="00C17EEA" w:rsidRPr="008F0DCB" w:rsidRDefault="00C17EEA" w:rsidP="00252541"/>
    <w:p w14:paraId="40E02FB5" w14:textId="5E7D6FEB" w:rsidR="003F7693" w:rsidRPr="008F0DCB" w:rsidRDefault="00A92DA2" w:rsidP="003F7693">
      <w:pPr>
        <w:rPr>
          <w:b/>
          <w:bCs/>
        </w:rPr>
      </w:pPr>
      <w:r w:rsidRPr="008F0DCB">
        <w:rPr>
          <w:b/>
          <w:bCs/>
        </w:rPr>
        <w:t xml:space="preserve">§ 17. </w:t>
      </w:r>
      <w:r w:rsidR="003F7693" w:rsidRPr="008F0DCB">
        <w:rPr>
          <w:b/>
          <w:bCs/>
        </w:rPr>
        <w:t>Kohalike maksude seaduse muutmine</w:t>
      </w:r>
    </w:p>
    <w:p w14:paraId="7392FDC1" w14:textId="77777777" w:rsidR="003F7693" w:rsidRPr="008F0DCB" w:rsidRDefault="003F7693" w:rsidP="003F7693"/>
    <w:p w14:paraId="691DCE7F" w14:textId="77777777" w:rsidR="003F7693" w:rsidRPr="008F0DCB" w:rsidRDefault="003F7693" w:rsidP="003F7693">
      <w:r w:rsidRPr="008F0DCB">
        <w:t xml:space="preserve">Kohalike maksude seaduse § 5 punkt 7 ja § 12 tunnistatakse kehtetuks. </w:t>
      </w:r>
    </w:p>
    <w:p w14:paraId="5CEB1061" w14:textId="77777777" w:rsidR="003F7693" w:rsidRDefault="003F7693" w:rsidP="00A92DA2">
      <w:pPr>
        <w:jc w:val="both"/>
        <w:rPr>
          <w:b/>
          <w:bCs/>
        </w:rPr>
      </w:pPr>
    </w:p>
    <w:p w14:paraId="08FA3253" w14:textId="24709B41" w:rsidR="00A92DA2" w:rsidRPr="008F0DCB" w:rsidRDefault="003F7693" w:rsidP="00A92DA2">
      <w:pPr>
        <w:jc w:val="both"/>
        <w:rPr>
          <w:b/>
          <w:bCs/>
        </w:rPr>
      </w:pPr>
      <w:r>
        <w:rPr>
          <w:b/>
          <w:bCs/>
        </w:rPr>
        <w:t xml:space="preserve">§ 18. </w:t>
      </w:r>
      <w:r w:rsidR="00A92DA2" w:rsidRPr="008F0DCB">
        <w:rPr>
          <w:b/>
          <w:bCs/>
        </w:rPr>
        <w:t>Liiklusseaduse muutmine</w:t>
      </w:r>
    </w:p>
    <w:p w14:paraId="016952CD" w14:textId="77777777" w:rsidR="00A92DA2" w:rsidRPr="008F0DCB" w:rsidRDefault="00A92DA2" w:rsidP="00A92DA2">
      <w:pPr>
        <w:jc w:val="both"/>
      </w:pPr>
    </w:p>
    <w:p w14:paraId="78EBE7BD" w14:textId="75B74E79" w:rsidR="00A92DA2" w:rsidRPr="008F0DCB" w:rsidRDefault="00A92DA2" w:rsidP="00A92DA2">
      <w:pPr>
        <w:jc w:val="both"/>
      </w:pPr>
      <w:bookmarkStart w:id="213" w:name="_Hlk152052226"/>
      <w:r w:rsidRPr="008F0DCB">
        <w:t>Liiklusseaduses tehakse järgmised muudatused:</w:t>
      </w:r>
    </w:p>
    <w:p w14:paraId="0D3A4EF7" w14:textId="2C0C8B1A" w:rsidR="00A92DA2" w:rsidRDefault="00A92DA2" w:rsidP="00A92DA2">
      <w:pPr>
        <w:jc w:val="both"/>
      </w:pPr>
      <w:r w:rsidRPr="008F0DCB">
        <w:rPr>
          <w:b/>
          <w:bCs/>
        </w:rPr>
        <w:t>1)</w:t>
      </w:r>
      <w:r w:rsidRPr="008F0DCB">
        <w:t xml:space="preserve"> paragrahvi 1 lõiget 1 täiendatakse pärast </w:t>
      </w:r>
      <w:r w:rsidR="00403D73">
        <w:t>sõna</w:t>
      </w:r>
      <w:r w:rsidRPr="008F0DCB">
        <w:t xml:space="preserve"> „teekasutustasu“ </w:t>
      </w:r>
      <w:r w:rsidR="00403D73">
        <w:t>sõnadega</w:t>
      </w:r>
      <w:r w:rsidRPr="008F0DCB">
        <w:t xml:space="preserve"> „ning registreerimistasu“;</w:t>
      </w:r>
    </w:p>
    <w:p w14:paraId="78412A46" w14:textId="76FFCAB8" w:rsidR="009A2687" w:rsidRDefault="009A2687" w:rsidP="00A92DA2">
      <w:pPr>
        <w:jc w:val="both"/>
      </w:pPr>
    </w:p>
    <w:p w14:paraId="4E10E875" w14:textId="286C6FD2" w:rsidR="009A2687" w:rsidRDefault="009A2687" w:rsidP="00A92DA2">
      <w:pPr>
        <w:jc w:val="both"/>
      </w:pPr>
      <w:r w:rsidRPr="009A2687">
        <w:rPr>
          <w:b/>
          <w:bCs/>
        </w:rPr>
        <w:t>2)</w:t>
      </w:r>
      <w:r>
        <w:t xml:space="preserve"> paragrahvi 2 täiendatakse punktiga 88</w:t>
      </w:r>
      <w:r w:rsidRPr="009A2687">
        <w:rPr>
          <w:vertAlign w:val="superscript"/>
        </w:rPr>
        <w:t>1</w:t>
      </w:r>
      <w:r>
        <w:t xml:space="preserve"> järgmises sõnastuses:</w:t>
      </w:r>
    </w:p>
    <w:p w14:paraId="630A9DEF" w14:textId="058C3717" w:rsidR="009A2687" w:rsidRDefault="009A2687" w:rsidP="00A92DA2">
      <w:pPr>
        <w:jc w:val="both"/>
      </w:pPr>
      <w:r w:rsidRPr="009A2687">
        <w:t>„88</w:t>
      </w:r>
      <w:r w:rsidRPr="009A2687">
        <w:rPr>
          <w:vertAlign w:val="superscript"/>
        </w:rPr>
        <w:t>1</w:t>
      </w:r>
      <w:r>
        <w:t>)</w:t>
      </w:r>
      <w:r w:rsidRPr="009A2687">
        <w:t xml:space="preserve"> täiselektriline mootorsõiduk on mootorsõiduk, mille veomootoriks on elektrimootor ning millel puudub sisepõlemismootor;“;</w:t>
      </w:r>
    </w:p>
    <w:p w14:paraId="6F2A10F2" w14:textId="3BD8F878" w:rsidR="009A2687" w:rsidRDefault="009A2687" w:rsidP="00A92DA2">
      <w:pPr>
        <w:jc w:val="both"/>
      </w:pPr>
    </w:p>
    <w:p w14:paraId="0DC0E472" w14:textId="7F53B4BA" w:rsidR="009A2687" w:rsidRDefault="009A2687" w:rsidP="00A92DA2">
      <w:pPr>
        <w:jc w:val="both"/>
      </w:pPr>
      <w:r w:rsidRPr="009A2687">
        <w:rPr>
          <w:b/>
          <w:bCs/>
        </w:rPr>
        <w:t>3)</w:t>
      </w:r>
      <w:r>
        <w:t xml:space="preserve"> paragrahvi 37 lõike</w:t>
      </w:r>
      <w:commentRangeStart w:id="214"/>
      <w:r>
        <w:t>s</w:t>
      </w:r>
      <w:ins w:id="215" w:author="Mari Koik" w:date="2023-12-03T15:01:00Z">
        <w:r w:rsidR="00895D0D">
          <w:t>t</w:t>
        </w:r>
      </w:ins>
      <w:r>
        <w:t xml:space="preserve"> </w:t>
      </w:r>
      <w:commentRangeEnd w:id="214"/>
      <w:r w:rsidR="00895D0D">
        <w:rPr>
          <w:rStyle w:val="Kommentaariviide"/>
        </w:rPr>
        <w:commentReference w:id="214"/>
      </w:r>
      <w:r>
        <w:t>2 jäetakse välja sõna „veoajamiga“;</w:t>
      </w:r>
    </w:p>
    <w:p w14:paraId="57F3C203" w14:textId="3D66D9F6" w:rsidR="009A2687" w:rsidRDefault="009A2687" w:rsidP="00A92DA2">
      <w:pPr>
        <w:jc w:val="both"/>
      </w:pPr>
    </w:p>
    <w:p w14:paraId="2DC48949" w14:textId="1582676C" w:rsidR="009A2687" w:rsidRDefault="009A2687" w:rsidP="00A92DA2">
      <w:pPr>
        <w:jc w:val="both"/>
      </w:pPr>
      <w:r>
        <w:rPr>
          <w:b/>
          <w:bCs/>
        </w:rPr>
        <w:lastRenderedPageBreak/>
        <w:t>4</w:t>
      </w:r>
      <w:r w:rsidRPr="009A2687">
        <w:rPr>
          <w:b/>
          <w:bCs/>
        </w:rPr>
        <w:t>)</w:t>
      </w:r>
      <w:r>
        <w:t xml:space="preserve"> paragrahvi 173 lõikes 1 asendatakse tekstiosa „ja registerpantide“ tekstiosaga „, registerpantide ja </w:t>
      </w:r>
      <w:commentRangeStart w:id="216"/>
      <w:r>
        <w:t>mootorsõiduki registreerimistasu</w:t>
      </w:r>
      <w:commentRangeEnd w:id="216"/>
      <w:r w:rsidR="004245D5">
        <w:rPr>
          <w:rStyle w:val="Kommentaariviide"/>
        </w:rPr>
        <w:commentReference w:id="216"/>
      </w:r>
      <w:r>
        <w:t>“;</w:t>
      </w:r>
    </w:p>
    <w:p w14:paraId="3537B096" w14:textId="77777777" w:rsidR="00403D73" w:rsidRPr="008F0DCB" w:rsidRDefault="00403D73" w:rsidP="00A92DA2">
      <w:pPr>
        <w:jc w:val="both"/>
      </w:pPr>
    </w:p>
    <w:p w14:paraId="10F4209E" w14:textId="41D0C315" w:rsidR="00A92DA2" w:rsidRPr="008F0DCB" w:rsidRDefault="009A2687" w:rsidP="00A92DA2">
      <w:pPr>
        <w:jc w:val="both"/>
      </w:pPr>
      <w:r>
        <w:rPr>
          <w:b/>
          <w:bCs/>
        </w:rPr>
        <w:t>5</w:t>
      </w:r>
      <w:r w:rsidR="00A92DA2" w:rsidRPr="008F0DCB">
        <w:rPr>
          <w:b/>
          <w:bCs/>
        </w:rPr>
        <w:t>)</w:t>
      </w:r>
      <w:r w:rsidR="00A92DA2" w:rsidRPr="008F0DCB">
        <w:t xml:space="preserve"> seadust täiendatakse 12</w:t>
      </w:r>
      <w:r w:rsidR="00A92DA2" w:rsidRPr="008F0DCB">
        <w:rPr>
          <w:vertAlign w:val="superscript"/>
        </w:rPr>
        <w:t>2</w:t>
      </w:r>
      <w:r w:rsidR="00A92DA2" w:rsidRPr="008F0DCB">
        <w:t xml:space="preserve">. peatükiga järgmises sõnastuses: </w:t>
      </w:r>
    </w:p>
    <w:bookmarkEnd w:id="213"/>
    <w:p w14:paraId="0093FA6F" w14:textId="77777777" w:rsidR="00A92DA2" w:rsidRPr="008F0DCB" w:rsidRDefault="00A92DA2" w:rsidP="00A92DA2">
      <w:pPr>
        <w:jc w:val="both"/>
      </w:pPr>
    </w:p>
    <w:p w14:paraId="47FB2E2B" w14:textId="77777777" w:rsidR="00A92DA2" w:rsidRPr="008F0DCB" w:rsidRDefault="00A92DA2" w:rsidP="00A92DA2">
      <w:pPr>
        <w:jc w:val="center"/>
        <w:rPr>
          <w:b/>
          <w:bCs/>
        </w:rPr>
      </w:pPr>
      <w:r w:rsidRPr="008F0DCB">
        <w:t>„</w:t>
      </w:r>
      <w:r w:rsidRPr="008F0DCB">
        <w:rPr>
          <w:b/>
          <w:bCs/>
        </w:rPr>
        <w:t>12</w:t>
      </w:r>
      <w:r w:rsidRPr="008F0DCB">
        <w:rPr>
          <w:b/>
          <w:bCs/>
          <w:vertAlign w:val="superscript"/>
        </w:rPr>
        <w:t>2</w:t>
      </w:r>
      <w:r w:rsidRPr="008F0DCB">
        <w:rPr>
          <w:b/>
          <w:bCs/>
        </w:rPr>
        <w:t>. peatükk</w:t>
      </w:r>
    </w:p>
    <w:p w14:paraId="0A270A28" w14:textId="77777777" w:rsidR="00A92DA2" w:rsidRPr="008F0DCB" w:rsidRDefault="00A92DA2" w:rsidP="00A92DA2">
      <w:pPr>
        <w:jc w:val="center"/>
      </w:pPr>
      <w:r w:rsidRPr="008F0DCB">
        <w:rPr>
          <w:b/>
          <w:bCs/>
        </w:rPr>
        <w:t>REGISTREERIMISTASU</w:t>
      </w:r>
    </w:p>
    <w:p w14:paraId="16BD5A01" w14:textId="77777777" w:rsidR="00A92DA2" w:rsidRPr="008F0DCB" w:rsidRDefault="00A92DA2" w:rsidP="00A92DA2">
      <w:pPr>
        <w:jc w:val="both"/>
      </w:pPr>
    </w:p>
    <w:p w14:paraId="7932980D" w14:textId="566BA9B7" w:rsidR="00A92DA2" w:rsidRPr="008F0DCB" w:rsidRDefault="00A92DA2" w:rsidP="00A92DA2">
      <w:pPr>
        <w:jc w:val="both"/>
        <w:rPr>
          <w:b/>
          <w:bCs/>
        </w:rPr>
      </w:pPr>
      <w:bookmarkStart w:id="217" w:name="_Hlk151307035"/>
      <w:r w:rsidRPr="008F0DCB">
        <w:rPr>
          <w:b/>
          <w:bCs/>
        </w:rPr>
        <w:t>§ 190</w:t>
      </w:r>
      <w:r w:rsidRPr="008F0DCB">
        <w:rPr>
          <w:b/>
          <w:bCs/>
          <w:vertAlign w:val="superscript"/>
        </w:rPr>
        <w:t>13</w:t>
      </w:r>
      <w:r w:rsidRPr="008F0DCB">
        <w:rPr>
          <w:b/>
          <w:bCs/>
        </w:rPr>
        <w:t>. Registreerimistasu</w:t>
      </w:r>
      <w:r w:rsidR="00C332F9">
        <w:rPr>
          <w:b/>
          <w:bCs/>
        </w:rPr>
        <w:t xml:space="preserve"> </w:t>
      </w:r>
    </w:p>
    <w:p w14:paraId="250013B3" w14:textId="77777777" w:rsidR="00A92DA2" w:rsidRPr="008F0DCB" w:rsidRDefault="00A92DA2" w:rsidP="00A92DA2">
      <w:pPr>
        <w:jc w:val="both"/>
      </w:pPr>
    </w:p>
    <w:p w14:paraId="0F007FF0" w14:textId="1FA39D9E" w:rsidR="00A92DA2" w:rsidRPr="008F0DCB" w:rsidRDefault="00A92DA2" w:rsidP="00A92DA2">
      <w:pPr>
        <w:jc w:val="both"/>
      </w:pPr>
      <w:r w:rsidRPr="008F0DCB">
        <w:t xml:space="preserve">Registreerimistasu </w:t>
      </w:r>
      <w:r w:rsidR="00403D73">
        <w:t>tasutakse</w:t>
      </w:r>
      <w:r w:rsidR="00854145">
        <w:t xml:space="preserve"> käesoleva seaduse</w:t>
      </w:r>
      <w:r w:rsidRPr="008F0DCB">
        <w:t xml:space="preserve"> § 190</w:t>
      </w:r>
      <w:r w:rsidRPr="008F0DCB">
        <w:rPr>
          <w:vertAlign w:val="superscript"/>
        </w:rPr>
        <w:t>14</w:t>
      </w:r>
      <w:r w:rsidRPr="008F0DCB">
        <w:t xml:space="preserve"> </w:t>
      </w:r>
      <w:r w:rsidR="00854145">
        <w:t xml:space="preserve">lõikes 1 </w:t>
      </w:r>
      <w:r w:rsidRPr="008F0DCB">
        <w:t>nimetatud kategooriasse kuuluva mootorsõiduki</w:t>
      </w:r>
      <w:r w:rsidR="000B59C6">
        <w:t xml:space="preserve"> ees</w:t>
      </w:r>
      <w:r w:rsidR="00854145">
        <w:t>t</w:t>
      </w:r>
      <w:r w:rsidRPr="008F0DCB">
        <w:t xml:space="preserve">. </w:t>
      </w:r>
    </w:p>
    <w:p w14:paraId="2138DFB9" w14:textId="77777777" w:rsidR="00A92DA2" w:rsidRPr="008F0DCB" w:rsidRDefault="00A92DA2" w:rsidP="00A92DA2">
      <w:pPr>
        <w:jc w:val="both"/>
      </w:pPr>
    </w:p>
    <w:p w14:paraId="1DEB8544" w14:textId="77777777" w:rsidR="00A92DA2" w:rsidRPr="008F0DCB" w:rsidRDefault="00A92DA2" w:rsidP="00A92DA2">
      <w:pPr>
        <w:jc w:val="both"/>
        <w:rPr>
          <w:b/>
          <w:bCs/>
        </w:rPr>
      </w:pPr>
      <w:r w:rsidRPr="008F0DCB">
        <w:rPr>
          <w:b/>
          <w:bCs/>
        </w:rPr>
        <w:t>§ 190</w:t>
      </w:r>
      <w:r w:rsidRPr="008F0DCB">
        <w:rPr>
          <w:b/>
          <w:bCs/>
          <w:vertAlign w:val="superscript"/>
        </w:rPr>
        <w:t>14</w:t>
      </w:r>
      <w:r w:rsidRPr="008F0DCB">
        <w:rPr>
          <w:b/>
          <w:bCs/>
        </w:rPr>
        <w:t>. Registreerimistasu objekt</w:t>
      </w:r>
    </w:p>
    <w:p w14:paraId="6F6438FF" w14:textId="77777777" w:rsidR="00A92DA2" w:rsidRPr="008F0DCB" w:rsidRDefault="00A92DA2" w:rsidP="00A92DA2">
      <w:pPr>
        <w:jc w:val="both"/>
      </w:pPr>
    </w:p>
    <w:p w14:paraId="72EB90C9" w14:textId="513708C7" w:rsidR="00A92DA2" w:rsidRPr="008F0DCB" w:rsidRDefault="00836298" w:rsidP="00A92DA2">
      <w:pPr>
        <w:jc w:val="both"/>
      </w:pPr>
      <w:r w:rsidRPr="008F0DCB">
        <w:t xml:space="preserve">(1) </w:t>
      </w:r>
      <w:r w:rsidR="00A92DA2" w:rsidRPr="008F0DCB">
        <w:t>Registreerimistasu objekt on järgmistesse kategooriatesse kuuluv mootorsõiduk:</w:t>
      </w:r>
    </w:p>
    <w:p w14:paraId="15A7711C" w14:textId="02176250" w:rsidR="00836298" w:rsidRPr="008F0DCB" w:rsidRDefault="00836298" w:rsidP="00836298">
      <w:pPr>
        <w:rPr>
          <w:rFonts w:cs="Times New Roman"/>
          <w:szCs w:val="24"/>
        </w:rPr>
      </w:pPr>
      <w:r w:rsidRPr="008F0DCB">
        <w:rPr>
          <w:rFonts w:cs="Times New Roman"/>
          <w:szCs w:val="24"/>
        </w:rPr>
        <w:t xml:space="preserve">1) sõiduauto (edaspidi </w:t>
      </w:r>
      <w:r w:rsidRPr="008F0DCB">
        <w:rPr>
          <w:i/>
          <w:iCs/>
        </w:rPr>
        <w:t>M1-kategooria</w:t>
      </w:r>
      <w:r w:rsidR="003F7693">
        <w:rPr>
          <w:i/>
          <w:iCs/>
        </w:rPr>
        <w:t xml:space="preserve"> mootorsõiduk</w:t>
      </w:r>
      <w:r w:rsidRPr="008F0DCB">
        <w:t>)</w:t>
      </w:r>
      <w:r w:rsidRPr="008F0DCB">
        <w:rPr>
          <w:rFonts w:cs="Times New Roman"/>
          <w:szCs w:val="24"/>
        </w:rPr>
        <w:t>;</w:t>
      </w:r>
    </w:p>
    <w:p w14:paraId="4FC70930" w14:textId="0A08A8FD" w:rsidR="00A92DA2" w:rsidRPr="008F0DCB" w:rsidRDefault="00836298" w:rsidP="00836298">
      <w:pPr>
        <w:jc w:val="both"/>
      </w:pPr>
      <w:r w:rsidRPr="008F0DCB">
        <w:rPr>
          <w:rFonts w:cs="Times New Roman"/>
          <w:szCs w:val="24"/>
        </w:rPr>
        <w:t xml:space="preserve">2) kuni 3500-kilogrammise täismassiga veoauto (edaspidi </w:t>
      </w:r>
      <w:r w:rsidRPr="008F0DCB">
        <w:rPr>
          <w:i/>
          <w:iCs/>
        </w:rPr>
        <w:t>N1-kategooria</w:t>
      </w:r>
      <w:r w:rsidR="003F7693">
        <w:rPr>
          <w:i/>
          <w:iCs/>
        </w:rPr>
        <w:t xml:space="preserve"> mootorsõiduk</w:t>
      </w:r>
      <w:r w:rsidRPr="008F0DCB">
        <w:t>).</w:t>
      </w:r>
    </w:p>
    <w:p w14:paraId="2E56F595" w14:textId="591822E7" w:rsidR="00836298" w:rsidRPr="008F0DCB" w:rsidRDefault="00836298" w:rsidP="00836298">
      <w:pPr>
        <w:jc w:val="both"/>
      </w:pPr>
    </w:p>
    <w:p w14:paraId="0DFFE697" w14:textId="3B52E62C" w:rsidR="00836298" w:rsidRPr="008F0DCB" w:rsidRDefault="00836298" w:rsidP="00836298">
      <w:pPr>
        <w:jc w:val="both"/>
      </w:pPr>
      <w:r w:rsidRPr="008F0DCB">
        <w:t>(2) Käesoleva paragrahvi lõikes 1 nimetatud sõidukite kategooriatega hõlmatakse ka nende alamkategooriad.</w:t>
      </w:r>
    </w:p>
    <w:p w14:paraId="21B84989" w14:textId="77777777" w:rsidR="00A92DA2" w:rsidRPr="008F0DCB" w:rsidRDefault="00A92DA2" w:rsidP="00A92DA2">
      <w:pPr>
        <w:jc w:val="both"/>
      </w:pPr>
    </w:p>
    <w:p w14:paraId="35E9D11B" w14:textId="77777777" w:rsidR="00A92DA2" w:rsidRPr="008F0DCB" w:rsidRDefault="00A92DA2" w:rsidP="00A92DA2">
      <w:pPr>
        <w:jc w:val="both"/>
        <w:rPr>
          <w:b/>
          <w:bCs/>
        </w:rPr>
      </w:pPr>
      <w:r w:rsidRPr="008F0DCB">
        <w:rPr>
          <w:b/>
          <w:bCs/>
        </w:rPr>
        <w:t>§ 190</w:t>
      </w:r>
      <w:r w:rsidRPr="008F0DCB">
        <w:rPr>
          <w:b/>
          <w:bCs/>
          <w:vertAlign w:val="superscript"/>
        </w:rPr>
        <w:t>15</w:t>
      </w:r>
      <w:r w:rsidRPr="008F0DCB">
        <w:rPr>
          <w:b/>
          <w:bCs/>
        </w:rPr>
        <w:t>. Registreerimistasu tasumise kohustus</w:t>
      </w:r>
    </w:p>
    <w:p w14:paraId="6607C575" w14:textId="77777777" w:rsidR="00A92DA2" w:rsidRPr="008F0DCB" w:rsidRDefault="00A92DA2" w:rsidP="00A92DA2">
      <w:pPr>
        <w:jc w:val="both"/>
      </w:pPr>
    </w:p>
    <w:p w14:paraId="532F12BD" w14:textId="16134BDF" w:rsidR="00A92DA2" w:rsidRPr="008F0DCB" w:rsidRDefault="00A92DA2" w:rsidP="00A92DA2">
      <w:pPr>
        <w:jc w:val="both"/>
      </w:pPr>
      <w:r w:rsidRPr="008F0DCB">
        <w:t>(1) Registreerimistasu tasu</w:t>
      </w:r>
      <w:r w:rsidR="003F7693">
        <w:t>b isik, kes teeb registrikande toimingu</w:t>
      </w:r>
      <w:r w:rsidRPr="008F0DCB">
        <w:t>.</w:t>
      </w:r>
    </w:p>
    <w:p w14:paraId="4FEEB274" w14:textId="77777777" w:rsidR="00A92DA2" w:rsidRPr="008F0DCB" w:rsidRDefault="00A92DA2" w:rsidP="00A92DA2">
      <w:pPr>
        <w:jc w:val="both"/>
      </w:pPr>
    </w:p>
    <w:p w14:paraId="1340E529" w14:textId="77777777" w:rsidR="00A92DA2" w:rsidRPr="008F0DCB" w:rsidRDefault="00A92DA2" w:rsidP="00A92DA2">
      <w:pPr>
        <w:jc w:val="both"/>
      </w:pPr>
      <w:r w:rsidRPr="008F0DCB">
        <w:t>(2) Registreerimistasu tasumise kohustus tekib sõiduki esmakordsel liiklusregistris registreerimisel.</w:t>
      </w:r>
    </w:p>
    <w:p w14:paraId="3BA40147" w14:textId="77777777" w:rsidR="00A92DA2" w:rsidRPr="008F0DCB" w:rsidRDefault="00A92DA2" w:rsidP="00A92DA2">
      <w:pPr>
        <w:jc w:val="both"/>
      </w:pPr>
    </w:p>
    <w:p w14:paraId="1DD1E127" w14:textId="636E5B38" w:rsidR="00A92DA2" w:rsidRPr="008F0DCB" w:rsidRDefault="00A92DA2" w:rsidP="00A92DA2">
      <w:pPr>
        <w:jc w:val="both"/>
      </w:pPr>
      <w:r w:rsidRPr="008F0DCB">
        <w:t xml:space="preserve">(3) </w:t>
      </w:r>
      <w:r w:rsidR="00403D73">
        <w:t>Tasumisele</w:t>
      </w:r>
      <w:r w:rsidRPr="008F0DCB">
        <w:t xml:space="preserve"> kuuluv</w:t>
      </w:r>
      <w:r w:rsidR="008971A4">
        <w:t>a</w:t>
      </w:r>
      <w:r w:rsidRPr="008F0DCB">
        <w:t xml:space="preserve"> registreerimistasu summa määra</w:t>
      </w:r>
      <w:r w:rsidR="008971A4">
        <w:t>b</w:t>
      </w:r>
      <w:r w:rsidRPr="008F0DCB">
        <w:t xml:space="preserve"> Transpordiamet pärast sõiduki </w:t>
      </w:r>
      <w:commentRangeStart w:id="218"/>
      <w:r w:rsidRPr="008F0DCB">
        <w:t xml:space="preserve">registreerimiseelset </w:t>
      </w:r>
      <w:proofErr w:type="spellStart"/>
      <w:r w:rsidRPr="008F0DCB">
        <w:t>tehnonõuetele</w:t>
      </w:r>
      <w:proofErr w:type="spellEnd"/>
      <w:r w:rsidRPr="008F0DCB">
        <w:t xml:space="preserve"> vastavuse kontrolli</w:t>
      </w:r>
      <w:commentRangeEnd w:id="218"/>
      <w:r w:rsidR="002D15F7">
        <w:rPr>
          <w:rStyle w:val="Kommentaariviide"/>
        </w:rPr>
        <w:commentReference w:id="218"/>
      </w:r>
      <w:r w:rsidRPr="008F0DCB">
        <w:t>.</w:t>
      </w:r>
    </w:p>
    <w:p w14:paraId="488A5268" w14:textId="77777777" w:rsidR="00A92DA2" w:rsidRPr="008F0DCB" w:rsidRDefault="00A92DA2" w:rsidP="00A92DA2">
      <w:pPr>
        <w:jc w:val="both"/>
      </w:pPr>
    </w:p>
    <w:p w14:paraId="7D882C21" w14:textId="5C0F59AD" w:rsidR="00A92DA2" w:rsidRPr="008F0DCB" w:rsidRDefault="00836298" w:rsidP="00A92DA2">
      <w:pPr>
        <w:jc w:val="both"/>
        <w:rPr>
          <w:b/>
          <w:bCs/>
        </w:rPr>
      </w:pPr>
      <w:r w:rsidRPr="008F0DCB">
        <w:rPr>
          <w:b/>
          <w:bCs/>
        </w:rPr>
        <w:t>§ 190</w:t>
      </w:r>
      <w:r w:rsidRPr="008F0DCB">
        <w:rPr>
          <w:b/>
          <w:bCs/>
          <w:vertAlign w:val="superscript"/>
        </w:rPr>
        <w:t>16</w:t>
      </w:r>
      <w:r w:rsidRPr="008F0DCB">
        <w:rPr>
          <w:b/>
          <w:bCs/>
        </w:rPr>
        <w:t xml:space="preserve">. </w:t>
      </w:r>
      <w:r w:rsidR="00A92DA2" w:rsidRPr="008F0DCB">
        <w:rPr>
          <w:b/>
          <w:bCs/>
        </w:rPr>
        <w:t>Registreerimistasu tasumise aeg</w:t>
      </w:r>
    </w:p>
    <w:p w14:paraId="6C11F1B6" w14:textId="77777777" w:rsidR="00A92DA2" w:rsidRPr="008F0DCB" w:rsidRDefault="00A92DA2" w:rsidP="00A92DA2">
      <w:pPr>
        <w:jc w:val="both"/>
      </w:pPr>
    </w:p>
    <w:p w14:paraId="0772B98C" w14:textId="77777777" w:rsidR="00A92DA2" w:rsidRPr="008F0DCB" w:rsidRDefault="00A92DA2" w:rsidP="00A92DA2">
      <w:pPr>
        <w:jc w:val="both"/>
      </w:pPr>
      <w:r w:rsidRPr="008F0DCB">
        <w:t>Registreerimistasu tasutakse enne sõiduki esmakordset Eesti liiklusregistris registreerimist.</w:t>
      </w:r>
    </w:p>
    <w:p w14:paraId="5744EF06" w14:textId="77777777" w:rsidR="00A92DA2" w:rsidRPr="008F0DCB" w:rsidRDefault="00A92DA2" w:rsidP="00A92DA2">
      <w:pPr>
        <w:jc w:val="both"/>
      </w:pPr>
    </w:p>
    <w:p w14:paraId="0A9297BE" w14:textId="3D96BE48" w:rsidR="00A92DA2" w:rsidRPr="008F0DCB" w:rsidRDefault="00A92DA2" w:rsidP="00A92DA2">
      <w:pPr>
        <w:jc w:val="both"/>
        <w:rPr>
          <w:b/>
          <w:bCs/>
        </w:rPr>
      </w:pPr>
      <w:r w:rsidRPr="008F0DCB">
        <w:rPr>
          <w:b/>
          <w:bCs/>
        </w:rPr>
        <w:t>§ 190</w:t>
      </w:r>
      <w:r w:rsidRPr="008F0DCB">
        <w:rPr>
          <w:b/>
          <w:bCs/>
          <w:vertAlign w:val="superscript"/>
        </w:rPr>
        <w:t>1</w:t>
      </w:r>
      <w:r w:rsidR="00836298" w:rsidRPr="008F0DCB">
        <w:rPr>
          <w:b/>
          <w:bCs/>
          <w:vertAlign w:val="superscript"/>
        </w:rPr>
        <w:t>7</w:t>
      </w:r>
      <w:r w:rsidRPr="008F0DCB">
        <w:rPr>
          <w:b/>
          <w:bCs/>
        </w:rPr>
        <w:t>. Registreerimistasu haldur</w:t>
      </w:r>
    </w:p>
    <w:p w14:paraId="34D41057" w14:textId="77777777" w:rsidR="00A92DA2" w:rsidRPr="008F0DCB" w:rsidRDefault="00A92DA2" w:rsidP="00A92DA2">
      <w:pPr>
        <w:jc w:val="both"/>
      </w:pPr>
    </w:p>
    <w:p w14:paraId="4683BBE9" w14:textId="77777777" w:rsidR="00A92DA2" w:rsidRPr="008F0DCB" w:rsidRDefault="00A92DA2" w:rsidP="00A92DA2">
      <w:pPr>
        <w:jc w:val="both"/>
      </w:pPr>
      <w:r w:rsidRPr="008F0DCB">
        <w:t xml:space="preserve">Registreerimistasu haldur on Transpordiamet. </w:t>
      </w:r>
    </w:p>
    <w:p w14:paraId="46CCBF79" w14:textId="77777777" w:rsidR="00A92DA2" w:rsidRPr="008F0DCB" w:rsidRDefault="00A92DA2" w:rsidP="00A92DA2">
      <w:pPr>
        <w:jc w:val="both"/>
      </w:pPr>
    </w:p>
    <w:p w14:paraId="37DA5907" w14:textId="5CECE9B0" w:rsidR="00A92DA2" w:rsidRPr="008F0DCB" w:rsidRDefault="00A92DA2" w:rsidP="00A92DA2">
      <w:pPr>
        <w:jc w:val="both"/>
        <w:rPr>
          <w:b/>
          <w:bCs/>
        </w:rPr>
      </w:pPr>
      <w:r w:rsidRPr="008F0DCB">
        <w:rPr>
          <w:b/>
          <w:bCs/>
        </w:rPr>
        <w:t>§ 190</w:t>
      </w:r>
      <w:r w:rsidRPr="008F0DCB">
        <w:rPr>
          <w:b/>
          <w:bCs/>
          <w:vertAlign w:val="superscript"/>
        </w:rPr>
        <w:t>1</w:t>
      </w:r>
      <w:r w:rsidR="00836298" w:rsidRPr="008F0DCB">
        <w:rPr>
          <w:b/>
          <w:bCs/>
          <w:vertAlign w:val="superscript"/>
        </w:rPr>
        <w:t>8</w:t>
      </w:r>
      <w:r w:rsidRPr="008F0DCB">
        <w:rPr>
          <w:b/>
          <w:bCs/>
        </w:rPr>
        <w:t>. Registreerimistasu laekumine</w:t>
      </w:r>
    </w:p>
    <w:p w14:paraId="4E9633BD" w14:textId="77777777" w:rsidR="00A92DA2" w:rsidRPr="008F0DCB" w:rsidRDefault="00A92DA2" w:rsidP="00A92DA2">
      <w:pPr>
        <w:jc w:val="both"/>
      </w:pPr>
    </w:p>
    <w:p w14:paraId="734BBD76" w14:textId="77777777" w:rsidR="00A92DA2" w:rsidRPr="008F0DCB" w:rsidRDefault="00A92DA2" w:rsidP="00A92DA2">
      <w:pPr>
        <w:jc w:val="both"/>
      </w:pPr>
      <w:r w:rsidRPr="008F0DCB">
        <w:t xml:space="preserve">Registreerimistasu laekub riigieelarvesse. </w:t>
      </w:r>
    </w:p>
    <w:p w14:paraId="3BB055F9" w14:textId="77777777" w:rsidR="00A92DA2" w:rsidRPr="008F0DCB" w:rsidRDefault="00A92DA2" w:rsidP="00A92DA2">
      <w:pPr>
        <w:jc w:val="both"/>
      </w:pPr>
    </w:p>
    <w:p w14:paraId="76DEFFE7" w14:textId="48825772" w:rsidR="00A92DA2" w:rsidRPr="008F0DCB" w:rsidRDefault="00A92DA2" w:rsidP="00A92DA2">
      <w:pPr>
        <w:jc w:val="both"/>
      </w:pPr>
      <w:r w:rsidRPr="008F0DCB">
        <w:rPr>
          <w:b/>
          <w:bCs/>
        </w:rPr>
        <w:t>§ 190</w:t>
      </w:r>
      <w:r w:rsidRPr="008F0DCB">
        <w:rPr>
          <w:b/>
          <w:bCs/>
          <w:vertAlign w:val="superscript"/>
        </w:rPr>
        <w:t>1</w:t>
      </w:r>
      <w:r w:rsidR="00836298" w:rsidRPr="008F0DCB">
        <w:rPr>
          <w:b/>
          <w:bCs/>
          <w:vertAlign w:val="superscript"/>
        </w:rPr>
        <w:t>9</w:t>
      </w:r>
      <w:r w:rsidRPr="008F0DCB">
        <w:rPr>
          <w:b/>
          <w:bCs/>
        </w:rPr>
        <w:t>.</w:t>
      </w:r>
      <w:r w:rsidRPr="008F0DCB">
        <w:t xml:space="preserve"> </w:t>
      </w:r>
      <w:bookmarkStart w:id="219" w:name="_Hlk145860304"/>
      <w:r w:rsidRPr="008F0DCB">
        <w:rPr>
          <w:b/>
          <w:bCs/>
        </w:rPr>
        <w:t>M1-kategooria mootorsõidukite registreerimistasu määrad</w:t>
      </w:r>
      <w:bookmarkEnd w:id="219"/>
    </w:p>
    <w:p w14:paraId="640C47F0" w14:textId="77777777" w:rsidR="00A92DA2" w:rsidRPr="008F0DCB" w:rsidRDefault="00A92DA2" w:rsidP="00A92DA2">
      <w:pPr>
        <w:jc w:val="both"/>
      </w:pPr>
    </w:p>
    <w:p w14:paraId="4CCD1AD2" w14:textId="3143F0B9" w:rsidR="00D209EB" w:rsidRPr="008F0DCB" w:rsidRDefault="00D209EB" w:rsidP="00D209EB">
      <w:pPr>
        <w:jc w:val="both"/>
      </w:pPr>
      <w:r w:rsidRPr="008F0DCB">
        <w:t xml:space="preserve">(1) M1-kategooria mootorsõiduki, mis ei ole täiselektriline ja mille kohta on liiklusregistris olemas andmed </w:t>
      </w:r>
      <w:r w:rsidR="002D7EC6" w:rsidRPr="008F0DCB">
        <w:t xml:space="preserve">ühtlustatud ülemaailmse </w:t>
      </w:r>
      <w:proofErr w:type="spellStart"/>
      <w:r w:rsidR="002D7EC6" w:rsidRPr="008F0DCB">
        <w:t>kergsõidukite</w:t>
      </w:r>
      <w:proofErr w:type="spellEnd"/>
      <w:r w:rsidR="002D7EC6" w:rsidRPr="008F0DCB">
        <w:t xml:space="preserve"> katsetamise meetodiga (edaspidi </w:t>
      </w:r>
      <w:r w:rsidR="002D7EC6" w:rsidRPr="008F0DCB">
        <w:rPr>
          <w:i/>
          <w:iCs/>
        </w:rPr>
        <w:t>WLTP-meetod</w:t>
      </w:r>
      <w:r w:rsidR="002D7EC6" w:rsidRPr="008F0DCB">
        <w:t>)</w:t>
      </w:r>
      <w:r w:rsidRPr="008F0DCB">
        <w:t xml:space="preserve"> arvutatud CO</w:t>
      </w:r>
      <w:r w:rsidRPr="008F0DCB">
        <w:rPr>
          <w:vertAlign w:val="subscript"/>
        </w:rPr>
        <w:t>2</w:t>
      </w:r>
      <w:r w:rsidRPr="008F0DCB">
        <w:t xml:space="preserve"> eriheite kohta, registreerimistasu määr leitakse </w:t>
      </w:r>
      <w:ins w:id="220" w:author="Mari Koik" w:date="2023-12-03T15:23:00Z">
        <w:r w:rsidR="00960754">
          <w:t xml:space="preserve">järgmise </w:t>
        </w:r>
      </w:ins>
      <w:r w:rsidRPr="008F0DCB">
        <w:t xml:space="preserve">kolme komponendi summana: </w:t>
      </w:r>
    </w:p>
    <w:p w14:paraId="738ABF41" w14:textId="77777777" w:rsidR="00D209EB" w:rsidRPr="008F0DCB" w:rsidRDefault="00D209EB" w:rsidP="00D209EB">
      <w:pPr>
        <w:jc w:val="both"/>
      </w:pPr>
      <w:r w:rsidRPr="008F0DCB">
        <w:lastRenderedPageBreak/>
        <w:t>1) baasosa 300 eurot mootorsõiduki kohta;</w:t>
      </w:r>
    </w:p>
    <w:p w14:paraId="2CD82011" w14:textId="26AF3682" w:rsidR="00D209EB" w:rsidRPr="008F0DCB" w:rsidRDefault="00D209EB" w:rsidP="00D209EB">
      <w:pPr>
        <w:jc w:val="both"/>
      </w:pPr>
      <w:r w:rsidRPr="008F0DCB">
        <w:t>2) CO</w:t>
      </w:r>
      <w:r w:rsidRPr="008F0DCB">
        <w:rPr>
          <w:vertAlign w:val="subscript"/>
        </w:rPr>
        <w:t>2</w:t>
      </w:r>
      <w:r w:rsidRPr="008F0DCB">
        <w:t xml:space="preserve"> eriheite osa selliselt, et iga CO</w:t>
      </w:r>
      <w:r w:rsidRPr="008F0DCB">
        <w:rPr>
          <w:vertAlign w:val="subscript"/>
        </w:rPr>
        <w:t>2</w:t>
      </w:r>
      <w:r w:rsidRPr="008F0DCB">
        <w:t xml:space="preserve"> gramm vahemikus 1–117 grammi kilomeetri kohta korrutatakse 5 euroga, vahemikus 118–150 grammi kilomeetri kohta korrutatakse 40 euroga, vahemikus 151–200 grammi kilomeetri kohta korrutatakse 60 euroga ning </w:t>
      </w:r>
      <w:r w:rsidR="003F7693">
        <w:t xml:space="preserve">vahemikus </w:t>
      </w:r>
      <w:r w:rsidRPr="008F0DCB">
        <w:t>201 ja enam grammi kilomeetri kohta korrutatakse 80 euroga;</w:t>
      </w:r>
    </w:p>
    <w:p w14:paraId="5DF25AEF" w14:textId="0C94FC45" w:rsidR="00D209EB" w:rsidRPr="008F0DCB" w:rsidRDefault="00D209EB" w:rsidP="00D209EB">
      <w:pPr>
        <w:jc w:val="both"/>
      </w:pPr>
      <w:r w:rsidRPr="008F0DCB">
        <w:t>3) massiosa selliselt, et mootorsõiduki 2000</w:t>
      </w:r>
      <w:r w:rsidR="003F7693">
        <w:t>-</w:t>
      </w:r>
      <w:r w:rsidRPr="008F0DCB">
        <w:t>kilogrammist täismassi ületav iga kilogramm korrutatakse 4 euroga kuni summani 4000 eurot</w:t>
      </w:r>
      <w:r w:rsidR="00403D73">
        <w:t xml:space="preserve"> ja </w:t>
      </w:r>
      <w:r w:rsidRPr="008F0DCB">
        <w:t xml:space="preserve">välise laadimisvõimalusega </w:t>
      </w:r>
      <w:r w:rsidR="00B811E2">
        <w:t>mootor</w:t>
      </w:r>
      <w:r w:rsidRPr="008F0DCB">
        <w:t xml:space="preserve">sõiduki, millel on liiklusregistris märge </w:t>
      </w:r>
      <w:r w:rsidR="003F7693">
        <w:t>„</w:t>
      </w:r>
      <w:r w:rsidRPr="008F0DCB">
        <w:t>OVC-HEV</w:t>
      </w:r>
      <w:r w:rsidR="003F7693">
        <w:t>“</w:t>
      </w:r>
      <w:r w:rsidRPr="008F0DCB">
        <w:t xml:space="preserve">, massiosa selliselt, et mootorsõiduki </w:t>
      </w:r>
      <w:del w:id="221" w:author="Mari Koik" w:date="2023-12-03T15:06:00Z">
        <w:r w:rsidRPr="008F0DCB" w:rsidDel="00895D0D">
          <w:delText xml:space="preserve">2200 </w:delText>
        </w:r>
      </w:del>
      <w:ins w:id="222" w:author="Mari Koik" w:date="2023-12-03T15:06:00Z">
        <w:r w:rsidR="00895D0D" w:rsidRPr="008F0DCB">
          <w:t>2200</w:t>
        </w:r>
        <w:commentRangeStart w:id="223"/>
        <w:r w:rsidR="00895D0D">
          <w:t>-</w:t>
        </w:r>
        <w:commentRangeEnd w:id="223"/>
        <w:r w:rsidR="00895D0D">
          <w:rPr>
            <w:rStyle w:val="Kommentaariviide"/>
          </w:rPr>
          <w:commentReference w:id="223"/>
        </w:r>
      </w:ins>
      <w:r w:rsidRPr="008F0DCB">
        <w:t>kilogrammist täismassi ületav iga kilogramm korrutatakse 4 euroga kuni summani 4000 eurot.</w:t>
      </w:r>
    </w:p>
    <w:p w14:paraId="35976F8C" w14:textId="77777777" w:rsidR="00D209EB" w:rsidRPr="008F0DCB" w:rsidRDefault="00D209EB" w:rsidP="00D209EB">
      <w:pPr>
        <w:jc w:val="both"/>
      </w:pPr>
    </w:p>
    <w:p w14:paraId="659B00A6" w14:textId="631D864C" w:rsidR="00960754" w:rsidRDefault="00D209EB" w:rsidP="00D209EB">
      <w:pPr>
        <w:jc w:val="both"/>
        <w:rPr>
          <w:ins w:id="224" w:author="Mari Koik" w:date="2023-12-03T15:23:00Z"/>
        </w:rPr>
      </w:pPr>
      <w:r w:rsidRPr="008F0DCB">
        <w:t>(2) Käesoleva paragrahvi lõikes 1 nimetatud mootorsõiduk</w:t>
      </w:r>
      <w:r w:rsidR="003F7693">
        <w:t>i</w:t>
      </w:r>
      <w:r w:rsidRPr="008F0DCB">
        <w:t xml:space="preserve">, mille kohta on liiklusregistris olemas andmed üksnes </w:t>
      </w:r>
      <w:r w:rsidR="006013FB" w:rsidRPr="008F0DCB">
        <w:t>ametliku tehasepoolse kulunumbri mõõtmise süsteemi järgi (</w:t>
      </w:r>
      <w:r w:rsidR="006013FB" w:rsidRPr="008F0DCB">
        <w:rPr>
          <w:i/>
          <w:iCs/>
        </w:rPr>
        <w:t xml:space="preserve">New </w:t>
      </w:r>
      <w:proofErr w:type="spellStart"/>
      <w:r w:rsidR="006013FB" w:rsidRPr="008F0DCB">
        <w:rPr>
          <w:i/>
          <w:iCs/>
        </w:rPr>
        <w:t>Europea</w:t>
      </w:r>
      <w:r w:rsidR="0020207B">
        <w:rPr>
          <w:i/>
          <w:iCs/>
        </w:rPr>
        <w:t>n</w:t>
      </w:r>
      <w:proofErr w:type="spellEnd"/>
      <w:r w:rsidR="006013FB" w:rsidRPr="008F0DCB">
        <w:rPr>
          <w:i/>
          <w:iCs/>
        </w:rPr>
        <w:t xml:space="preserve"> </w:t>
      </w:r>
      <w:proofErr w:type="spellStart"/>
      <w:r w:rsidR="006013FB" w:rsidRPr="008F0DCB">
        <w:rPr>
          <w:i/>
          <w:iCs/>
        </w:rPr>
        <w:t>Driving</w:t>
      </w:r>
      <w:proofErr w:type="spellEnd"/>
      <w:r w:rsidR="006013FB" w:rsidRPr="008F0DCB">
        <w:rPr>
          <w:i/>
          <w:iCs/>
        </w:rPr>
        <w:t xml:space="preserve"> </w:t>
      </w:r>
      <w:proofErr w:type="spellStart"/>
      <w:r w:rsidR="006013FB" w:rsidRPr="008F0DCB">
        <w:rPr>
          <w:i/>
          <w:iCs/>
        </w:rPr>
        <w:t>Cycle</w:t>
      </w:r>
      <w:proofErr w:type="spellEnd"/>
      <w:r w:rsidR="006013FB" w:rsidRPr="008F0DCB">
        <w:t xml:space="preserve">, edaspidi </w:t>
      </w:r>
      <w:r w:rsidR="006013FB" w:rsidRPr="008F0DCB">
        <w:rPr>
          <w:i/>
          <w:iCs/>
        </w:rPr>
        <w:t>NEDC-meetod</w:t>
      </w:r>
      <w:r w:rsidR="006013FB" w:rsidRPr="008F0DCB">
        <w:t>)</w:t>
      </w:r>
      <w:r w:rsidRPr="008F0DCB">
        <w:t xml:space="preserve"> arvutatud CO</w:t>
      </w:r>
      <w:r w:rsidRPr="008F0DCB">
        <w:rPr>
          <w:vertAlign w:val="subscript"/>
        </w:rPr>
        <w:t>2</w:t>
      </w:r>
      <w:r w:rsidRPr="008F0DCB">
        <w:t xml:space="preserve"> eriheite kohta, registreerimistasu määr leitakse </w:t>
      </w:r>
      <w:ins w:id="225" w:author="Mari Koik" w:date="2023-12-03T15:25:00Z">
        <w:r w:rsidR="00960754">
          <w:t>järgmise</w:t>
        </w:r>
        <w:r w:rsidR="00960754" w:rsidRPr="008F0DCB" w:rsidDel="00960754">
          <w:t xml:space="preserve"> </w:t>
        </w:r>
      </w:ins>
      <w:r w:rsidRPr="008F0DCB">
        <w:t>kolme komponendi summana</w:t>
      </w:r>
      <w:ins w:id="226" w:author="Mari Koik" w:date="2023-12-03T15:23:00Z">
        <w:r w:rsidR="00960754">
          <w:t>:</w:t>
        </w:r>
      </w:ins>
    </w:p>
    <w:p w14:paraId="5061E00E" w14:textId="77777777" w:rsidR="00960754" w:rsidRDefault="00960754" w:rsidP="00D209EB">
      <w:pPr>
        <w:jc w:val="both"/>
        <w:rPr>
          <w:ins w:id="227" w:author="Mari Koik" w:date="2023-12-03T15:23:00Z"/>
        </w:rPr>
      </w:pPr>
      <w:ins w:id="228" w:author="Mari Koik" w:date="2023-12-03T15:23:00Z">
        <w:r>
          <w:t>1)</w:t>
        </w:r>
      </w:ins>
      <w:del w:id="229" w:author="Mari Koik" w:date="2023-12-03T15:23:00Z">
        <w:r w:rsidR="00D209EB" w:rsidRPr="008F0DCB" w:rsidDel="00960754">
          <w:delText>, mis on</w:delText>
        </w:r>
      </w:del>
      <w:r w:rsidR="00D209EB" w:rsidRPr="008F0DCB">
        <w:t xml:space="preserve"> käesoleva paragrahvi lõikes 1 nimetatud baasosa</w:t>
      </w:r>
      <w:ins w:id="230" w:author="Mari Koik" w:date="2023-12-03T15:23:00Z">
        <w:r>
          <w:t>;</w:t>
        </w:r>
      </w:ins>
    </w:p>
    <w:p w14:paraId="66E31989" w14:textId="77777777" w:rsidR="00960754" w:rsidRDefault="00960754" w:rsidP="00D209EB">
      <w:pPr>
        <w:jc w:val="both"/>
        <w:rPr>
          <w:ins w:id="231" w:author="Mari Koik" w:date="2023-12-03T15:24:00Z"/>
        </w:rPr>
      </w:pPr>
      <w:ins w:id="232" w:author="Mari Koik" w:date="2023-12-03T15:23:00Z">
        <w:r>
          <w:t>2)</w:t>
        </w:r>
      </w:ins>
      <w:del w:id="233" w:author="Mari Koik" w:date="2023-12-03T15:23:00Z">
        <w:r w:rsidR="00D209EB" w:rsidRPr="008F0DCB" w:rsidDel="00960754">
          <w:delText xml:space="preserve"> ja</w:delText>
        </w:r>
      </w:del>
      <w:r w:rsidR="00D209EB" w:rsidRPr="008F0DCB">
        <w:t xml:space="preserve"> massiosa</w:t>
      </w:r>
      <w:ins w:id="234" w:author="Mari Koik" w:date="2023-12-03T15:23:00Z">
        <w:r>
          <w:t>;</w:t>
        </w:r>
      </w:ins>
    </w:p>
    <w:p w14:paraId="0D9F16D8" w14:textId="27AF7B61" w:rsidR="00D209EB" w:rsidRPr="008F0DCB" w:rsidRDefault="00960754" w:rsidP="00D209EB">
      <w:pPr>
        <w:jc w:val="both"/>
      </w:pPr>
      <w:ins w:id="235" w:author="Mari Koik" w:date="2023-12-03T15:24:00Z">
        <w:r>
          <w:t>3)</w:t>
        </w:r>
      </w:ins>
      <w:del w:id="236" w:author="Mari Koik" w:date="2023-12-03T15:24:00Z">
        <w:r w:rsidR="00D209EB" w:rsidRPr="008F0DCB" w:rsidDel="00960754">
          <w:delText xml:space="preserve"> ning</w:delText>
        </w:r>
      </w:del>
      <w:r w:rsidR="00D209EB" w:rsidRPr="008F0DCB">
        <w:t xml:space="preserve"> CO</w:t>
      </w:r>
      <w:r w:rsidR="00D209EB" w:rsidRPr="008F0DCB">
        <w:rPr>
          <w:vertAlign w:val="subscript"/>
        </w:rPr>
        <w:t>2</w:t>
      </w:r>
      <w:r w:rsidR="00D209EB" w:rsidRPr="008F0DCB">
        <w:t xml:space="preserve"> eriheite osa selliselt, et esmalt korrutatakse CO</w:t>
      </w:r>
      <w:r w:rsidR="00D209EB" w:rsidRPr="008F0DCB">
        <w:rPr>
          <w:vertAlign w:val="subscript"/>
        </w:rPr>
        <w:t>2</w:t>
      </w:r>
      <w:r w:rsidR="00D209EB" w:rsidRPr="008F0DCB">
        <w:t xml:space="preserve"> eriheite näit koefitsiendiga 1,21 ja seejärel iga CO</w:t>
      </w:r>
      <w:r w:rsidR="00D209EB" w:rsidRPr="008F0DCB">
        <w:rPr>
          <w:vertAlign w:val="subscript"/>
        </w:rPr>
        <w:t>2</w:t>
      </w:r>
      <w:r w:rsidR="00D209EB" w:rsidRPr="008F0DCB">
        <w:t xml:space="preserve"> gramm vastavalt käesoleva paragrahvi lõike 1 punktis 2 sätestatule.   </w:t>
      </w:r>
    </w:p>
    <w:p w14:paraId="2B3C0CCD" w14:textId="77777777" w:rsidR="00D209EB" w:rsidRPr="008F0DCB" w:rsidRDefault="00D209EB" w:rsidP="00D209EB">
      <w:pPr>
        <w:jc w:val="both"/>
      </w:pPr>
    </w:p>
    <w:p w14:paraId="39C3CE05" w14:textId="3773671E" w:rsidR="00D209EB" w:rsidRPr="008F0DCB" w:rsidRDefault="00D209EB" w:rsidP="00D209EB">
      <w:pPr>
        <w:jc w:val="both"/>
      </w:pPr>
      <w:r w:rsidRPr="008F0DCB">
        <w:t>(3) Käesoleva paragrahvi lõikes 1 nimetatud mootorsõiduki, mille kohta puuduvad liiklusregistris andmed CO</w:t>
      </w:r>
      <w:r w:rsidRPr="008F0DCB">
        <w:rPr>
          <w:vertAlign w:val="subscript"/>
        </w:rPr>
        <w:t>2</w:t>
      </w:r>
      <w:r w:rsidRPr="008F0DCB">
        <w:t xml:space="preserve"> eriheite kohta, CO</w:t>
      </w:r>
      <w:r w:rsidRPr="008F0DCB">
        <w:rPr>
          <w:vertAlign w:val="subscript"/>
        </w:rPr>
        <w:t>2</w:t>
      </w:r>
      <w:r w:rsidRPr="008F0DCB">
        <w:t xml:space="preserve"> eriheite WLTP</w:t>
      </w:r>
      <w:r w:rsidR="003F7693">
        <w:t>-</w:t>
      </w:r>
      <w:r w:rsidRPr="008F0DCB">
        <w:t>meetodi referentsväärtus grammides kilomeetri kohta leitakse järgmis</w:t>
      </w:r>
      <w:del w:id="237" w:author="Mari Koik" w:date="2023-12-03T15:25:00Z">
        <w:r w:rsidRPr="008F0DCB" w:rsidDel="00960754">
          <w:delText>t</w:delText>
        </w:r>
      </w:del>
      <w:r w:rsidRPr="008F0DCB">
        <w:t xml:space="preserve">e </w:t>
      </w:r>
      <w:ins w:id="238" w:author="Mari Koik" w:date="2023-12-03T15:26:00Z">
        <w:r w:rsidR="00960754">
          <w:t xml:space="preserve">kolme </w:t>
        </w:r>
      </w:ins>
      <w:r w:rsidRPr="008F0DCB">
        <w:t>komponen</w:t>
      </w:r>
      <w:ins w:id="239" w:author="Mari Koik" w:date="2023-12-03T15:26:00Z">
        <w:r w:rsidR="00960754">
          <w:t>di</w:t>
        </w:r>
      </w:ins>
      <w:del w:id="240" w:author="Mari Koik" w:date="2023-12-03T15:26:00Z">
        <w:r w:rsidRPr="008F0DCB" w:rsidDel="00960754">
          <w:delText>tide</w:delText>
        </w:r>
      </w:del>
      <w:r w:rsidRPr="008F0DCB">
        <w:t xml:space="preserve"> summana, arvestades lõikes 4 sätestatut:</w:t>
      </w:r>
    </w:p>
    <w:p w14:paraId="27C35C7A" w14:textId="77777777" w:rsidR="00D209EB" w:rsidRPr="008F0DCB" w:rsidRDefault="00D209EB" w:rsidP="00D209EB">
      <w:pPr>
        <w:jc w:val="both"/>
      </w:pPr>
      <w:r w:rsidRPr="008F0DCB">
        <w:t>1) mootori võimsus kilovattides korrutatakse 0,29-ga;</w:t>
      </w:r>
    </w:p>
    <w:p w14:paraId="0CBF72D0" w14:textId="77777777" w:rsidR="00D209EB" w:rsidRPr="008F0DCB" w:rsidRDefault="00D209EB" w:rsidP="00D209EB">
      <w:pPr>
        <w:jc w:val="both"/>
      </w:pPr>
      <w:r w:rsidRPr="008F0DCB">
        <w:t>2) mootorsõiduki tühimass kilogrammides korrutatakse 0,07-ga;</w:t>
      </w:r>
    </w:p>
    <w:p w14:paraId="27A45BC6" w14:textId="77777777" w:rsidR="00D209EB" w:rsidRPr="008F0DCB" w:rsidRDefault="00D209EB" w:rsidP="00D209EB">
      <w:pPr>
        <w:jc w:val="both"/>
      </w:pPr>
      <w:r w:rsidRPr="008F0DCB">
        <w:t>3) mootorsõiduki vanus aastates maksustamisperioodi alguse kuupäevaks alates esmase registreerimise kuupäevast korrutatakse 4,92-ga.</w:t>
      </w:r>
    </w:p>
    <w:p w14:paraId="676175F9" w14:textId="77777777" w:rsidR="00D209EB" w:rsidRPr="008F0DCB" w:rsidRDefault="00D209EB" w:rsidP="00D209EB">
      <w:pPr>
        <w:jc w:val="both"/>
      </w:pPr>
    </w:p>
    <w:p w14:paraId="20F7B065" w14:textId="61EFB8FA" w:rsidR="00D209EB" w:rsidRPr="008F0DCB" w:rsidRDefault="00D209EB" w:rsidP="00D209EB">
      <w:pPr>
        <w:jc w:val="both"/>
        <w:rPr>
          <w:szCs w:val="24"/>
        </w:rPr>
      </w:pPr>
      <w:r w:rsidRPr="008F0DCB">
        <w:rPr>
          <w:szCs w:val="24"/>
        </w:rPr>
        <w:t>(4) Käesoleva paragrahvi lõike 3 punktide</w:t>
      </w:r>
      <w:ins w:id="241" w:author="Mari Koik" w:date="2023-12-03T15:10:00Z">
        <w:r w:rsidR="00811736">
          <w:rPr>
            <w:szCs w:val="24"/>
          </w:rPr>
          <w:t xml:space="preserve">s </w:t>
        </w:r>
      </w:ins>
      <w:del w:id="242" w:author="Mari Koik" w:date="2023-12-03T15:11:00Z">
        <w:r w:rsidRPr="008F0DCB" w:rsidDel="00811736">
          <w:rPr>
            <w:szCs w:val="24"/>
          </w:rPr>
          <w:delText xml:space="preserve"> </w:delText>
        </w:r>
      </w:del>
      <w:r w:rsidRPr="008F0DCB">
        <w:rPr>
          <w:szCs w:val="24"/>
        </w:rPr>
        <w:t xml:space="preserve">1–3 </w:t>
      </w:r>
      <w:ins w:id="243" w:author="Mari Koik" w:date="2023-12-03T15:11:00Z">
        <w:r w:rsidR="00811736">
          <w:rPr>
            <w:szCs w:val="24"/>
          </w:rPr>
          <w:t>ettenähtud summade</w:t>
        </w:r>
        <w:r w:rsidR="00811736" w:rsidRPr="008F0DCB">
          <w:rPr>
            <w:szCs w:val="24"/>
          </w:rPr>
          <w:t xml:space="preserve"> </w:t>
        </w:r>
      </w:ins>
      <w:r w:rsidRPr="008F0DCB">
        <w:rPr>
          <w:szCs w:val="24"/>
        </w:rPr>
        <w:t xml:space="preserve">liitmisel saadud summast lahutatakse: </w:t>
      </w:r>
    </w:p>
    <w:p w14:paraId="5936CB7C" w14:textId="005A38DA" w:rsidR="00D209EB" w:rsidRPr="008F0DCB" w:rsidRDefault="00D209EB" w:rsidP="00D209EB">
      <w:pPr>
        <w:jc w:val="both"/>
        <w:rPr>
          <w:szCs w:val="24"/>
        </w:rPr>
      </w:pPr>
      <w:r w:rsidRPr="008F0DCB">
        <w:rPr>
          <w:szCs w:val="24"/>
        </w:rPr>
        <w:t>1) diiselmootoriga sõiduki puhul 35</w:t>
      </w:r>
      <w:r w:rsidR="008B791F">
        <w:rPr>
          <w:szCs w:val="24"/>
        </w:rPr>
        <w:t xml:space="preserve"> </w:t>
      </w:r>
      <w:r w:rsidR="008B791F" w:rsidRPr="008F0DCB">
        <w:t>CO</w:t>
      </w:r>
      <w:r w:rsidR="008B791F" w:rsidRPr="008F0DCB">
        <w:rPr>
          <w:vertAlign w:val="subscript"/>
        </w:rPr>
        <w:t>2</w:t>
      </w:r>
      <w:r w:rsidR="008B791F">
        <w:rPr>
          <w:vertAlign w:val="subscript"/>
        </w:rPr>
        <w:t xml:space="preserve"> </w:t>
      </w:r>
      <w:r w:rsidR="008B791F" w:rsidRPr="008F0DCB">
        <w:t>grammi kilomeetri kohta</w:t>
      </w:r>
      <w:r w:rsidRPr="008F0DCB">
        <w:rPr>
          <w:szCs w:val="24"/>
        </w:rPr>
        <w:t xml:space="preserve">;    </w:t>
      </w:r>
    </w:p>
    <w:p w14:paraId="2629481D" w14:textId="3D65607C" w:rsidR="00D209EB" w:rsidRPr="008F0DCB" w:rsidRDefault="00D209EB" w:rsidP="00D209EB">
      <w:pPr>
        <w:jc w:val="both"/>
        <w:rPr>
          <w:szCs w:val="24"/>
        </w:rPr>
      </w:pPr>
      <w:r w:rsidRPr="008F0DCB">
        <w:rPr>
          <w:szCs w:val="24"/>
        </w:rPr>
        <w:t xml:space="preserve">2) välise laadimisvõimaluseta diiselmootoriga </w:t>
      </w:r>
      <w:r w:rsidR="00B811E2">
        <w:t>mootorsõiduki</w:t>
      </w:r>
      <w:r w:rsidR="003F7693">
        <w:t xml:space="preserve"> puhul</w:t>
      </w:r>
      <w:r w:rsidR="00B811E2">
        <w:t xml:space="preserve">, millel on liiklusregistris märge </w:t>
      </w:r>
      <w:r w:rsidR="003F7693">
        <w:t>„</w:t>
      </w:r>
      <w:r w:rsidR="0020207B">
        <w:t>N</w:t>
      </w:r>
      <w:r w:rsidR="00B811E2" w:rsidRPr="008F0DCB">
        <w:t>OVC-HEV</w:t>
      </w:r>
      <w:r w:rsidR="003F7693">
        <w:t>“</w:t>
      </w:r>
      <w:r w:rsidR="00B811E2" w:rsidRPr="008F0DCB">
        <w:t xml:space="preserve">, </w:t>
      </w:r>
      <w:r w:rsidRPr="008F0DCB">
        <w:rPr>
          <w:szCs w:val="24"/>
        </w:rPr>
        <w:t>52</w:t>
      </w:r>
      <w:r w:rsidR="008B791F" w:rsidRPr="008B791F">
        <w:t xml:space="preserve"> </w:t>
      </w:r>
      <w:r w:rsidR="008B791F" w:rsidRPr="008F0DCB">
        <w:t>CO</w:t>
      </w:r>
      <w:r w:rsidR="008B791F" w:rsidRPr="008F0DCB">
        <w:rPr>
          <w:vertAlign w:val="subscript"/>
        </w:rPr>
        <w:t>2</w:t>
      </w:r>
      <w:r w:rsidR="008B791F">
        <w:rPr>
          <w:vertAlign w:val="subscript"/>
        </w:rPr>
        <w:t xml:space="preserve"> </w:t>
      </w:r>
      <w:r w:rsidR="008B791F" w:rsidRPr="008F0DCB">
        <w:t>grammi kilomeetri kohta</w:t>
      </w:r>
      <w:r w:rsidRPr="008F0DCB">
        <w:rPr>
          <w:szCs w:val="24"/>
        </w:rPr>
        <w:t>;</w:t>
      </w:r>
    </w:p>
    <w:p w14:paraId="18C041E0" w14:textId="12464D0C" w:rsidR="00D209EB" w:rsidRPr="008F0DCB" w:rsidRDefault="00D209EB" w:rsidP="00D209EB">
      <w:pPr>
        <w:jc w:val="both"/>
        <w:rPr>
          <w:szCs w:val="24"/>
        </w:rPr>
      </w:pPr>
      <w:r w:rsidRPr="008F0DCB">
        <w:rPr>
          <w:szCs w:val="24"/>
        </w:rPr>
        <w:t>3) välise laadimisvõimaluseta bensiinimootoriga</w:t>
      </w:r>
      <w:r w:rsidR="00B811E2" w:rsidRPr="00B811E2">
        <w:t xml:space="preserve"> </w:t>
      </w:r>
      <w:r w:rsidR="00B811E2">
        <w:t>mootorsõiduki</w:t>
      </w:r>
      <w:r w:rsidR="003F7693">
        <w:t xml:space="preserve"> puhul</w:t>
      </w:r>
      <w:r w:rsidR="00B811E2">
        <w:t xml:space="preserve">, millel on liiklusregistris märge </w:t>
      </w:r>
      <w:r w:rsidR="003F7693">
        <w:t>„</w:t>
      </w:r>
      <w:r w:rsidR="0020207B">
        <w:t>N</w:t>
      </w:r>
      <w:r w:rsidR="00B811E2" w:rsidRPr="008F0DCB">
        <w:t>OVC-HEV</w:t>
      </w:r>
      <w:r w:rsidR="003F7693">
        <w:t>“</w:t>
      </w:r>
      <w:r w:rsidR="00B811E2" w:rsidRPr="008F0DCB">
        <w:t xml:space="preserve">, </w:t>
      </w:r>
      <w:r w:rsidRPr="008F0DCB">
        <w:rPr>
          <w:szCs w:val="24"/>
        </w:rPr>
        <w:t>39</w:t>
      </w:r>
      <w:r w:rsidR="008B791F">
        <w:rPr>
          <w:szCs w:val="24"/>
        </w:rPr>
        <w:t xml:space="preserve"> </w:t>
      </w:r>
      <w:r w:rsidR="008B791F" w:rsidRPr="008F0DCB">
        <w:t>CO</w:t>
      </w:r>
      <w:r w:rsidR="008B791F" w:rsidRPr="008F0DCB">
        <w:rPr>
          <w:vertAlign w:val="subscript"/>
        </w:rPr>
        <w:t>2</w:t>
      </w:r>
      <w:r w:rsidR="008B791F">
        <w:rPr>
          <w:vertAlign w:val="subscript"/>
        </w:rPr>
        <w:t xml:space="preserve"> </w:t>
      </w:r>
      <w:r w:rsidR="008B791F" w:rsidRPr="008F0DCB">
        <w:t>grammi kilomeetri kohta</w:t>
      </w:r>
      <w:r w:rsidRPr="008F0DCB">
        <w:rPr>
          <w:szCs w:val="24"/>
        </w:rPr>
        <w:t>.</w:t>
      </w:r>
    </w:p>
    <w:p w14:paraId="22ABF0D7" w14:textId="77777777" w:rsidR="00D209EB" w:rsidRPr="008F0DCB" w:rsidRDefault="00D209EB" w:rsidP="00D209EB">
      <w:pPr>
        <w:jc w:val="both"/>
        <w:rPr>
          <w:szCs w:val="24"/>
        </w:rPr>
      </w:pPr>
    </w:p>
    <w:p w14:paraId="39432001" w14:textId="4CD75310" w:rsidR="00D209EB" w:rsidRPr="008F0DCB" w:rsidRDefault="00D209EB" w:rsidP="00D209EB">
      <w:pPr>
        <w:jc w:val="both"/>
        <w:rPr>
          <w:szCs w:val="24"/>
        </w:rPr>
      </w:pPr>
      <w:r w:rsidRPr="008F0DCB">
        <w:rPr>
          <w:szCs w:val="24"/>
        </w:rPr>
        <w:t>(5) Käesoleva paragrahvi lõikes 3 nimetatud CO</w:t>
      </w:r>
      <w:r w:rsidRPr="008F0DCB">
        <w:rPr>
          <w:szCs w:val="24"/>
          <w:vertAlign w:val="subscript"/>
        </w:rPr>
        <w:t>2</w:t>
      </w:r>
      <w:r w:rsidRPr="008F0DCB">
        <w:rPr>
          <w:szCs w:val="24"/>
        </w:rPr>
        <w:t xml:space="preserve"> eriheite WLTP</w:t>
      </w:r>
      <w:r w:rsidR="003F7693">
        <w:rPr>
          <w:szCs w:val="24"/>
        </w:rPr>
        <w:t>-</w:t>
      </w:r>
      <w:r w:rsidRPr="008F0DCB">
        <w:rPr>
          <w:szCs w:val="24"/>
        </w:rPr>
        <w:t xml:space="preserve">meetodi referentsväärtuse maksimum on 350 </w:t>
      </w:r>
      <w:r w:rsidR="008B791F" w:rsidRPr="008F0DCB">
        <w:t>CO</w:t>
      </w:r>
      <w:r w:rsidR="008B791F" w:rsidRPr="008F0DCB">
        <w:rPr>
          <w:vertAlign w:val="subscript"/>
        </w:rPr>
        <w:t>2</w:t>
      </w:r>
      <w:r w:rsidR="008B791F">
        <w:rPr>
          <w:vertAlign w:val="subscript"/>
        </w:rPr>
        <w:t xml:space="preserve"> </w:t>
      </w:r>
      <w:r w:rsidRPr="008F0DCB">
        <w:rPr>
          <w:szCs w:val="24"/>
        </w:rPr>
        <w:t xml:space="preserve">grammi kilomeetri kohta.  </w:t>
      </w:r>
    </w:p>
    <w:p w14:paraId="5F2F8D2B" w14:textId="77777777" w:rsidR="00D209EB" w:rsidRPr="008F0DCB" w:rsidRDefault="00D209EB" w:rsidP="00D209EB">
      <w:pPr>
        <w:jc w:val="both"/>
      </w:pPr>
    </w:p>
    <w:p w14:paraId="768DCE77" w14:textId="77777777" w:rsidR="00960754" w:rsidRDefault="00D209EB" w:rsidP="00D209EB">
      <w:pPr>
        <w:jc w:val="both"/>
        <w:rPr>
          <w:ins w:id="244" w:author="Mari Koik" w:date="2023-12-03T15:26:00Z"/>
        </w:rPr>
      </w:pPr>
      <w:r w:rsidRPr="008F0DCB">
        <w:t xml:space="preserve">(6) </w:t>
      </w:r>
      <w:r w:rsidRPr="00267D31">
        <w:t>Käesole</w:t>
      </w:r>
      <w:r w:rsidRPr="008F0DCB">
        <w:t xml:space="preserve">va paragrahvi lõikes 3 ja 4 nimetatud mootorsõiduki registreerimistasu määr leitakse </w:t>
      </w:r>
      <w:ins w:id="245" w:author="Mari Koik" w:date="2023-12-03T15:26:00Z">
        <w:r w:rsidR="00960754">
          <w:t xml:space="preserve">järgmise kolme </w:t>
        </w:r>
      </w:ins>
      <w:r w:rsidRPr="008F0DCB">
        <w:t>komponen</w:t>
      </w:r>
      <w:ins w:id="246" w:author="Mari Koik" w:date="2023-12-03T15:26:00Z">
        <w:r w:rsidR="00960754">
          <w:t>di</w:t>
        </w:r>
      </w:ins>
      <w:del w:id="247" w:author="Mari Koik" w:date="2023-12-03T15:26:00Z">
        <w:r w:rsidRPr="008F0DCB" w:rsidDel="00960754">
          <w:delText>tide</w:delText>
        </w:r>
      </w:del>
      <w:r w:rsidRPr="008F0DCB">
        <w:t xml:space="preserve"> summana</w:t>
      </w:r>
      <w:ins w:id="248" w:author="Mari Koik" w:date="2023-12-03T15:26:00Z">
        <w:r w:rsidR="00960754">
          <w:t>:</w:t>
        </w:r>
      </w:ins>
    </w:p>
    <w:p w14:paraId="022277AF" w14:textId="77777777" w:rsidR="00960754" w:rsidRDefault="00960754" w:rsidP="00D209EB">
      <w:pPr>
        <w:jc w:val="both"/>
        <w:rPr>
          <w:ins w:id="249" w:author="Mari Koik" w:date="2023-12-03T15:27:00Z"/>
        </w:rPr>
      </w:pPr>
      <w:ins w:id="250" w:author="Mari Koik" w:date="2023-12-03T15:26:00Z">
        <w:r>
          <w:t>1)</w:t>
        </w:r>
      </w:ins>
      <w:del w:id="251" w:author="Mari Koik" w:date="2023-12-03T15:26:00Z">
        <w:r w:rsidR="00D209EB" w:rsidRPr="008F0DCB" w:rsidDel="00960754">
          <w:delText>, mis on</w:delText>
        </w:r>
      </w:del>
      <w:r w:rsidR="00D209EB" w:rsidRPr="008F0DCB">
        <w:t xml:space="preserve"> käesoleva paragrahvi lõikes 1 nimetatud baasosa</w:t>
      </w:r>
      <w:ins w:id="252" w:author="Mari Koik" w:date="2023-12-03T15:27:00Z">
        <w:r>
          <w:t>;</w:t>
        </w:r>
      </w:ins>
    </w:p>
    <w:p w14:paraId="069BC518" w14:textId="77777777" w:rsidR="00960754" w:rsidRDefault="00960754" w:rsidP="00D209EB">
      <w:pPr>
        <w:jc w:val="both"/>
        <w:rPr>
          <w:ins w:id="253" w:author="Mari Koik" w:date="2023-12-03T15:27:00Z"/>
        </w:rPr>
      </w:pPr>
      <w:ins w:id="254" w:author="Mari Koik" w:date="2023-12-03T15:27:00Z">
        <w:r>
          <w:t>2)</w:t>
        </w:r>
      </w:ins>
      <w:del w:id="255" w:author="Mari Koik" w:date="2023-12-03T15:27:00Z">
        <w:r w:rsidR="00D209EB" w:rsidRPr="008F0DCB" w:rsidDel="00960754">
          <w:delText>,</w:delText>
        </w:r>
      </w:del>
      <w:r w:rsidR="00D209EB" w:rsidRPr="008F0DCB">
        <w:t xml:space="preserve"> massiosa</w:t>
      </w:r>
      <w:ins w:id="256" w:author="Mari Koik" w:date="2023-12-03T15:27:00Z">
        <w:r>
          <w:t>;</w:t>
        </w:r>
      </w:ins>
    </w:p>
    <w:p w14:paraId="3E479D69" w14:textId="486FE1C2" w:rsidR="00D209EB" w:rsidRPr="008F0DCB" w:rsidRDefault="00960754" w:rsidP="00D209EB">
      <w:pPr>
        <w:jc w:val="both"/>
      </w:pPr>
      <w:ins w:id="257" w:author="Mari Koik" w:date="2023-12-03T15:27:00Z">
        <w:r>
          <w:t>3)</w:t>
        </w:r>
      </w:ins>
      <w:del w:id="258" w:author="Mari Koik" w:date="2023-12-03T15:27:00Z">
        <w:r w:rsidR="00D209EB" w:rsidRPr="008F0DCB" w:rsidDel="00960754">
          <w:delText xml:space="preserve"> ja</w:delText>
        </w:r>
      </w:del>
      <w:r w:rsidR="00D209EB" w:rsidRPr="008F0DCB">
        <w:t xml:space="preserve"> CO</w:t>
      </w:r>
      <w:r w:rsidR="00D209EB" w:rsidRPr="008F0DCB">
        <w:rPr>
          <w:vertAlign w:val="subscript"/>
        </w:rPr>
        <w:t>2</w:t>
      </w:r>
      <w:r w:rsidR="00D209EB" w:rsidRPr="008F0DCB">
        <w:t xml:space="preserve"> eriheite osa, mis leitakse WLTP</w:t>
      </w:r>
      <w:r w:rsidR="003F7693">
        <w:t>-</w:t>
      </w:r>
      <w:r w:rsidR="00D209EB" w:rsidRPr="008F0DCB">
        <w:t>meetodi referentsväärtuse järgi.</w:t>
      </w:r>
    </w:p>
    <w:p w14:paraId="5C6EA979" w14:textId="77777777" w:rsidR="00D209EB" w:rsidRPr="008F0DCB" w:rsidRDefault="00D209EB" w:rsidP="00D209EB">
      <w:pPr>
        <w:jc w:val="both"/>
      </w:pPr>
      <w:r w:rsidRPr="008F0DCB">
        <w:t xml:space="preserve"> </w:t>
      </w:r>
    </w:p>
    <w:p w14:paraId="688B4E4D" w14:textId="77777777" w:rsidR="00960754" w:rsidRDefault="00D209EB" w:rsidP="00D209EB">
      <w:pPr>
        <w:jc w:val="both"/>
        <w:rPr>
          <w:ins w:id="259" w:author="Mari Koik" w:date="2023-12-03T15:27:00Z"/>
        </w:rPr>
      </w:pPr>
      <w:r w:rsidRPr="008F0DCB">
        <w:t xml:space="preserve">(7) Käesoleva paragrahvi lõikes 3 nimetatud mootorsõiduki, millel on liiklusregistris märge </w:t>
      </w:r>
      <w:r w:rsidR="003F7693">
        <w:t>„</w:t>
      </w:r>
      <w:r w:rsidRPr="008F0DCB">
        <w:t>OVC-HEV</w:t>
      </w:r>
      <w:r w:rsidR="003F7693">
        <w:t>“</w:t>
      </w:r>
      <w:r w:rsidRPr="008F0DCB">
        <w:t xml:space="preserve">, registreerimistasu määr leitakse </w:t>
      </w:r>
      <w:ins w:id="260" w:author="Mari Koik" w:date="2023-12-03T15:15:00Z">
        <w:r w:rsidR="00E71856">
          <w:t xml:space="preserve">järgmise </w:t>
        </w:r>
      </w:ins>
      <w:ins w:id="261" w:author="Mari Koik" w:date="2023-12-03T15:27:00Z">
        <w:r w:rsidR="00960754">
          <w:t xml:space="preserve">kolme </w:t>
        </w:r>
      </w:ins>
      <w:del w:id="262" w:author="Mari Koik" w:date="2023-12-03T15:27:00Z">
        <w:r w:rsidRPr="008F0DCB" w:rsidDel="00960754">
          <w:delText xml:space="preserve">komponentide </w:delText>
        </w:r>
      </w:del>
      <w:ins w:id="263" w:author="Mari Koik" w:date="2023-12-03T15:27:00Z">
        <w:r w:rsidR="00960754" w:rsidRPr="008F0DCB">
          <w:t>komponen</w:t>
        </w:r>
        <w:r w:rsidR="00960754">
          <w:t>di</w:t>
        </w:r>
        <w:r w:rsidR="00960754" w:rsidRPr="008F0DCB">
          <w:t xml:space="preserve"> </w:t>
        </w:r>
      </w:ins>
      <w:r w:rsidRPr="008F0DCB">
        <w:t>summana</w:t>
      </w:r>
      <w:ins w:id="264" w:author="Mari Koik" w:date="2023-12-03T15:15:00Z">
        <w:r w:rsidR="00E71856">
          <w:t>:</w:t>
        </w:r>
      </w:ins>
      <w:del w:id="265" w:author="Mari Koik" w:date="2023-12-03T15:15:00Z">
        <w:r w:rsidRPr="008F0DCB" w:rsidDel="00E71856">
          <w:delText>, mis on</w:delText>
        </w:r>
      </w:del>
      <w:r w:rsidRPr="008F0DCB">
        <w:t xml:space="preserve"> </w:t>
      </w:r>
    </w:p>
    <w:p w14:paraId="6B46F5FA" w14:textId="0C7B12C2" w:rsidR="00960754" w:rsidRDefault="00960754" w:rsidP="00D209EB">
      <w:pPr>
        <w:jc w:val="both"/>
        <w:rPr>
          <w:ins w:id="266" w:author="Mari Koik" w:date="2023-12-03T15:27:00Z"/>
        </w:rPr>
      </w:pPr>
      <w:ins w:id="267" w:author="Mari Koik" w:date="2023-12-03T15:27:00Z">
        <w:r>
          <w:t xml:space="preserve">1) </w:t>
        </w:r>
      </w:ins>
      <w:r w:rsidR="00D209EB" w:rsidRPr="008F0DCB">
        <w:t>käesoleva paragrahvi lõikes 1 nimetatud baasosa</w:t>
      </w:r>
      <w:ins w:id="268" w:author="Mari Koik" w:date="2023-12-03T15:27:00Z">
        <w:r>
          <w:t>;</w:t>
        </w:r>
      </w:ins>
    </w:p>
    <w:p w14:paraId="5FC5CD5C" w14:textId="77777777" w:rsidR="00960754" w:rsidRDefault="00960754" w:rsidP="00D209EB">
      <w:pPr>
        <w:jc w:val="both"/>
        <w:rPr>
          <w:ins w:id="269" w:author="Mari Koik" w:date="2023-12-03T15:28:00Z"/>
        </w:rPr>
      </w:pPr>
      <w:ins w:id="270" w:author="Mari Koik" w:date="2023-12-03T15:27:00Z">
        <w:r>
          <w:t>2)</w:t>
        </w:r>
      </w:ins>
      <w:del w:id="271" w:author="Mari Koik" w:date="2023-12-03T15:27:00Z">
        <w:r w:rsidR="00D209EB" w:rsidRPr="008F0DCB" w:rsidDel="00960754">
          <w:delText>,</w:delText>
        </w:r>
      </w:del>
      <w:r w:rsidR="00D209EB" w:rsidRPr="008F0DCB">
        <w:t xml:space="preserve"> massiosa</w:t>
      </w:r>
      <w:ins w:id="272" w:author="Mari Koik" w:date="2023-12-03T15:28:00Z">
        <w:r>
          <w:t>;</w:t>
        </w:r>
      </w:ins>
    </w:p>
    <w:p w14:paraId="1C68691E" w14:textId="26CCA797" w:rsidR="00D209EB" w:rsidRPr="008F0DCB" w:rsidRDefault="00960754" w:rsidP="00D209EB">
      <w:pPr>
        <w:jc w:val="both"/>
      </w:pPr>
      <w:ins w:id="273" w:author="Mari Koik" w:date="2023-12-03T15:28:00Z">
        <w:r>
          <w:lastRenderedPageBreak/>
          <w:t>3)</w:t>
        </w:r>
      </w:ins>
      <w:del w:id="274" w:author="Mari Koik" w:date="2023-12-03T15:28:00Z">
        <w:r w:rsidR="00D209EB" w:rsidRPr="008F0DCB" w:rsidDel="00960754">
          <w:delText xml:space="preserve"> ja</w:delText>
        </w:r>
      </w:del>
      <w:r w:rsidR="00D209EB" w:rsidRPr="008F0DCB">
        <w:t xml:space="preserve"> CO</w:t>
      </w:r>
      <w:r w:rsidR="00D209EB" w:rsidRPr="008F0DCB">
        <w:rPr>
          <w:vertAlign w:val="subscript"/>
        </w:rPr>
        <w:t>2</w:t>
      </w:r>
      <w:r w:rsidR="00D209EB" w:rsidRPr="008F0DCB">
        <w:t xml:space="preserve"> eriheite osa, mis on 46 CO</w:t>
      </w:r>
      <w:r w:rsidR="00D209EB" w:rsidRPr="008F0DCB">
        <w:rPr>
          <w:vertAlign w:val="subscript"/>
        </w:rPr>
        <w:t>2</w:t>
      </w:r>
      <w:r w:rsidR="00D209EB" w:rsidRPr="008F0DCB">
        <w:t xml:space="preserve"> grammi kilomeetri kohta.  </w:t>
      </w:r>
    </w:p>
    <w:p w14:paraId="40A340EE" w14:textId="77777777" w:rsidR="00D209EB" w:rsidRPr="008F0DCB" w:rsidRDefault="00D209EB" w:rsidP="00D209EB">
      <w:pPr>
        <w:jc w:val="both"/>
      </w:pPr>
    </w:p>
    <w:p w14:paraId="51FEBB15" w14:textId="65901E07" w:rsidR="00D209EB" w:rsidRPr="008F0DCB" w:rsidRDefault="00D209EB" w:rsidP="00D209EB">
      <w:pPr>
        <w:jc w:val="both"/>
      </w:pPr>
      <w:r w:rsidRPr="008F0DCB">
        <w:t>(8) Käesoleva paragrahvi lõikes 1 nimetatud mootorsõiduk</w:t>
      </w:r>
      <w:r w:rsidR="003F7693">
        <w:t>i</w:t>
      </w:r>
      <w:r w:rsidRPr="008F0DCB">
        <w:t xml:space="preserve">, mis on täiselektriline, registreerimistasu määr leitakse </w:t>
      </w:r>
      <w:ins w:id="275" w:author="Mari Koik" w:date="2023-12-03T15:20:00Z">
        <w:r w:rsidR="00960754">
          <w:t xml:space="preserve">järgmise </w:t>
        </w:r>
      </w:ins>
      <w:r w:rsidRPr="008F0DCB">
        <w:t>kahe komponendi summana:</w:t>
      </w:r>
    </w:p>
    <w:p w14:paraId="345BFF8D" w14:textId="77777777" w:rsidR="00D209EB" w:rsidRPr="008F0DCB" w:rsidRDefault="00D209EB" w:rsidP="00D209EB">
      <w:pPr>
        <w:jc w:val="both"/>
      </w:pPr>
      <w:r w:rsidRPr="008F0DCB">
        <w:t>1) baasosa 300 eurot mootorsõiduki kohta;</w:t>
      </w:r>
    </w:p>
    <w:p w14:paraId="4867A5C7" w14:textId="7AC5C1B2" w:rsidR="00D209EB" w:rsidRPr="008F0DCB" w:rsidRDefault="00D209EB" w:rsidP="00D209EB">
      <w:pPr>
        <w:jc w:val="both"/>
      </w:pPr>
      <w:r w:rsidRPr="008F0DCB">
        <w:t>2) massiosa selliselt, et mootorsõiduki 2400</w:t>
      </w:r>
      <w:r w:rsidR="003F7693">
        <w:t>-</w:t>
      </w:r>
      <w:r w:rsidRPr="008F0DCB">
        <w:t>kilogrammist täismassi ületav iga kilogramm korrutatakse 4 euroga kuni summani 4400 eurot.</w:t>
      </w:r>
    </w:p>
    <w:p w14:paraId="4B4FB02A" w14:textId="77777777" w:rsidR="00D209EB" w:rsidRPr="008F0DCB" w:rsidRDefault="00D209EB" w:rsidP="00D209EB">
      <w:pPr>
        <w:jc w:val="both"/>
      </w:pPr>
    </w:p>
    <w:p w14:paraId="4B26122D" w14:textId="0A988B9C" w:rsidR="00D209EB" w:rsidRPr="008F0DCB" w:rsidRDefault="00D209EB" w:rsidP="00D209EB">
      <w:pPr>
        <w:jc w:val="both"/>
      </w:pPr>
      <w:r w:rsidRPr="008F0DCB">
        <w:rPr>
          <w:szCs w:val="24"/>
        </w:rPr>
        <w:t>(9) M1</w:t>
      </w:r>
      <w:r w:rsidR="00CE6EBA" w:rsidRPr="008F0DCB">
        <w:rPr>
          <w:szCs w:val="24"/>
        </w:rPr>
        <w:t>-</w:t>
      </w:r>
      <w:r w:rsidRPr="008F0DCB">
        <w:t>kategooria</w:t>
      </w:r>
      <w:r w:rsidRPr="008F0DCB">
        <w:rPr>
          <w:szCs w:val="24"/>
        </w:rPr>
        <w:t xml:space="preserve"> kategooria mootorsõiduk</w:t>
      </w:r>
      <w:r w:rsidR="003F7693">
        <w:rPr>
          <w:szCs w:val="24"/>
        </w:rPr>
        <w:t>i</w:t>
      </w:r>
      <w:r w:rsidRPr="008F0DCB">
        <w:rPr>
          <w:szCs w:val="24"/>
        </w:rPr>
        <w:t>, mis on liiklusregistri andmetel kerenimetusega „elamu“ ja mille pikkus on rohkem kui 5100 millimeetrit, registreerimistasu arv</w:t>
      </w:r>
      <w:r w:rsidR="003F7693">
        <w:rPr>
          <w:szCs w:val="24"/>
        </w:rPr>
        <w:t>utatakse</w:t>
      </w:r>
      <w:r w:rsidRPr="008F0DCB">
        <w:rPr>
          <w:szCs w:val="24"/>
        </w:rPr>
        <w:t xml:space="preserve"> </w:t>
      </w:r>
      <w:r w:rsidRPr="008F0DCB">
        <w:t>N1</w:t>
      </w:r>
      <w:r w:rsidR="00CE6EBA" w:rsidRPr="008F0DCB">
        <w:t>-</w:t>
      </w:r>
      <w:r w:rsidRPr="008F0DCB">
        <w:t xml:space="preserve">kategooria mootorsõiduki registreerimistasu </w:t>
      </w:r>
      <w:commentRangeStart w:id="276"/>
      <w:r w:rsidRPr="008F0DCB">
        <w:t>määra</w:t>
      </w:r>
      <w:del w:id="277" w:author="Mari Koik" w:date="2023-12-03T15:29:00Z">
        <w:r w:rsidRPr="008F0DCB" w:rsidDel="008414CC">
          <w:delText>ga</w:delText>
        </w:r>
      </w:del>
      <w:ins w:id="278" w:author="Mari Koik" w:date="2023-12-03T15:29:00Z">
        <w:r w:rsidR="008414CC">
          <w:t xml:space="preserve"> alusel</w:t>
        </w:r>
      </w:ins>
      <w:r w:rsidRPr="008F0DCB">
        <w:t xml:space="preserve">, </w:t>
      </w:r>
      <w:commentRangeEnd w:id="276"/>
      <w:r w:rsidR="008414CC">
        <w:rPr>
          <w:rStyle w:val="Kommentaariviide"/>
        </w:rPr>
        <w:commentReference w:id="276"/>
      </w:r>
      <w:r w:rsidRPr="008F0DCB">
        <w:t>rakendamata mootorsõiduki vanusest sõltuvat registreerimistasu määra kordajat.</w:t>
      </w:r>
    </w:p>
    <w:p w14:paraId="61E9A44B" w14:textId="77777777" w:rsidR="00A92DA2" w:rsidRPr="008F0DCB" w:rsidRDefault="00A92DA2" w:rsidP="00A92DA2">
      <w:pPr>
        <w:jc w:val="both"/>
      </w:pPr>
    </w:p>
    <w:p w14:paraId="5B50A937" w14:textId="73FD6A3E" w:rsidR="00A92DA2" w:rsidRPr="008F0DCB" w:rsidRDefault="00A92DA2" w:rsidP="00A92DA2">
      <w:pPr>
        <w:jc w:val="both"/>
        <w:rPr>
          <w:b/>
          <w:bCs/>
        </w:rPr>
      </w:pPr>
      <w:r w:rsidRPr="008F0DCB">
        <w:rPr>
          <w:b/>
          <w:bCs/>
        </w:rPr>
        <w:t>§ 190</w:t>
      </w:r>
      <w:r w:rsidR="00836298" w:rsidRPr="008F0DCB">
        <w:rPr>
          <w:b/>
          <w:bCs/>
          <w:vertAlign w:val="superscript"/>
        </w:rPr>
        <w:t>20</w:t>
      </w:r>
      <w:r w:rsidRPr="008F0DCB">
        <w:rPr>
          <w:b/>
          <w:bCs/>
        </w:rPr>
        <w:t xml:space="preserve">. </w:t>
      </w:r>
      <w:bookmarkStart w:id="279" w:name="_Hlk145860429"/>
      <w:r w:rsidRPr="008F0DCB">
        <w:rPr>
          <w:b/>
          <w:bCs/>
        </w:rPr>
        <w:t>N1-kategooria mootorsõidukite registreerimistasu määrad</w:t>
      </w:r>
      <w:bookmarkEnd w:id="279"/>
    </w:p>
    <w:p w14:paraId="407876E7" w14:textId="77777777" w:rsidR="00A92DA2" w:rsidRPr="008F0DCB" w:rsidRDefault="00A92DA2" w:rsidP="00A92DA2">
      <w:pPr>
        <w:jc w:val="both"/>
        <w:rPr>
          <w:b/>
          <w:bCs/>
        </w:rPr>
      </w:pPr>
    </w:p>
    <w:p w14:paraId="1F570FCB" w14:textId="232B28E7" w:rsidR="008D2828" w:rsidRPr="008F0DCB" w:rsidRDefault="008D2828" w:rsidP="008D2828">
      <w:pPr>
        <w:jc w:val="both"/>
      </w:pPr>
      <w:r w:rsidRPr="008F0DCB">
        <w:t>(1) N1-kategooria mootorsõiduk</w:t>
      </w:r>
      <w:r w:rsidR="003F7693">
        <w:t>i</w:t>
      </w:r>
      <w:r w:rsidRPr="008F0DCB">
        <w:t>, mis ei ole täiselektriline ja mille kohta on liiklusregistris olemas andmed WLTP-meetodiga arvutatud CO</w:t>
      </w:r>
      <w:r w:rsidRPr="008F0DCB">
        <w:rPr>
          <w:vertAlign w:val="subscript"/>
        </w:rPr>
        <w:t>2</w:t>
      </w:r>
      <w:r w:rsidRPr="008F0DCB">
        <w:t xml:space="preserve"> eriheite kohta, registreerimistasu määr leitakse </w:t>
      </w:r>
      <w:ins w:id="280" w:author="Mari Koik" w:date="2023-12-03T15:21:00Z">
        <w:r w:rsidR="00960754">
          <w:t xml:space="preserve">järgmise </w:t>
        </w:r>
      </w:ins>
      <w:r w:rsidRPr="008F0DCB">
        <w:t xml:space="preserve">kahe komponendi summana: </w:t>
      </w:r>
    </w:p>
    <w:p w14:paraId="6A05AD1E" w14:textId="77777777" w:rsidR="008D2828" w:rsidRPr="008F0DCB" w:rsidRDefault="008D2828" w:rsidP="008D2828">
      <w:pPr>
        <w:jc w:val="both"/>
      </w:pPr>
      <w:r w:rsidRPr="008F0DCB">
        <w:t xml:space="preserve">1) baasosa 500 eurot mootorsõiduki kohta; </w:t>
      </w:r>
    </w:p>
    <w:p w14:paraId="76CF57F3" w14:textId="5070BC16" w:rsidR="008D2828" w:rsidRPr="008F0DCB" w:rsidRDefault="008D2828" w:rsidP="008D2828">
      <w:pPr>
        <w:jc w:val="both"/>
      </w:pPr>
      <w:r w:rsidRPr="008F0DCB">
        <w:t>2) CO</w:t>
      </w:r>
      <w:r w:rsidRPr="008F0DCB">
        <w:rPr>
          <w:vertAlign w:val="subscript"/>
        </w:rPr>
        <w:t>2</w:t>
      </w:r>
      <w:r w:rsidRPr="008F0DCB">
        <w:t xml:space="preserve"> eriheite osa selliselt, et iga CO</w:t>
      </w:r>
      <w:r w:rsidRPr="008F0DCB">
        <w:rPr>
          <w:vertAlign w:val="subscript"/>
        </w:rPr>
        <w:t>2</w:t>
      </w:r>
      <w:r w:rsidRPr="008F0DCB">
        <w:t xml:space="preserve"> gramm vahemikus 1–204 grammi kilomeetri kohta korrutatakse 2 euroga, vahemikus 205–250 grammi kilomeetri kohta korrutatakse 30 euroga</w:t>
      </w:r>
      <w:r w:rsidR="00C21AC8" w:rsidRPr="008F0DCB">
        <w:t>,</w:t>
      </w:r>
      <w:r w:rsidRPr="008F0DCB">
        <w:t xml:space="preserve"> vahemikus 251–300 grammi kilomeetri kohta korrutatakse 35 euroga ning</w:t>
      </w:r>
      <w:r w:rsidR="003F7693">
        <w:t xml:space="preserve"> vahemikus</w:t>
      </w:r>
      <w:r w:rsidRPr="008F0DCB">
        <w:t xml:space="preserve"> 301 ja enam grammi kilomeetri kohta korrutatakse 40 euroga.</w:t>
      </w:r>
    </w:p>
    <w:p w14:paraId="13851782" w14:textId="77777777" w:rsidR="008D2828" w:rsidRPr="008F0DCB" w:rsidRDefault="008D2828" w:rsidP="008D2828">
      <w:pPr>
        <w:jc w:val="both"/>
      </w:pPr>
    </w:p>
    <w:p w14:paraId="38CC883F" w14:textId="77777777" w:rsidR="00960754" w:rsidRDefault="008D2828" w:rsidP="008D2828">
      <w:pPr>
        <w:jc w:val="both"/>
        <w:rPr>
          <w:ins w:id="281" w:author="Mari Koik" w:date="2023-12-03T15:22:00Z"/>
        </w:rPr>
      </w:pPr>
      <w:r w:rsidRPr="008F0DCB">
        <w:t>(2) Käesoleva paragrahvi lõikes 1 nimetatud mootorsõiduki, mille kohta on liiklusregistris olemas andmed üksnes NEDC-meetodiga arvutatud CO</w:t>
      </w:r>
      <w:r w:rsidRPr="008F0DCB">
        <w:rPr>
          <w:vertAlign w:val="subscript"/>
        </w:rPr>
        <w:t>2</w:t>
      </w:r>
      <w:r w:rsidRPr="008F0DCB">
        <w:t xml:space="preserve"> eriheite kohta, registreerimistasu määr leitakse </w:t>
      </w:r>
      <w:ins w:id="282" w:author="Mari Koik" w:date="2023-12-03T15:18:00Z">
        <w:r w:rsidR="00960754">
          <w:t xml:space="preserve">järgmise </w:t>
        </w:r>
      </w:ins>
      <w:r w:rsidRPr="008F0DCB">
        <w:t>kahe komponendi summana</w:t>
      </w:r>
      <w:ins w:id="283" w:author="Mari Koik" w:date="2023-12-03T15:19:00Z">
        <w:r w:rsidR="00960754">
          <w:t>:</w:t>
        </w:r>
      </w:ins>
      <w:del w:id="284" w:author="Mari Koik" w:date="2023-12-03T15:19:00Z">
        <w:r w:rsidRPr="008F0DCB" w:rsidDel="00960754">
          <w:delText>, mis on</w:delText>
        </w:r>
      </w:del>
      <w:r w:rsidRPr="008F0DCB">
        <w:t xml:space="preserve"> </w:t>
      </w:r>
    </w:p>
    <w:p w14:paraId="5D8BB52B" w14:textId="77777777" w:rsidR="00960754" w:rsidRDefault="00960754" w:rsidP="008D2828">
      <w:pPr>
        <w:jc w:val="both"/>
        <w:rPr>
          <w:ins w:id="285" w:author="Mari Koik" w:date="2023-12-03T15:22:00Z"/>
        </w:rPr>
      </w:pPr>
      <w:ins w:id="286" w:author="Mari Koik" w:date="2023-12-03T15:22:00Z">
        <w:r>
          <w:t xml:space="preserve">1) </w:t>
        </w:r>
      </w:ins>
      <w:r w:rsidR="008D2828" w:rsidRPr="008F0DCB">
        <w:t>käesoleva paragrahvi lõikes 1 nimetatud baasosa</w:t>
      </w:r>
      <w:ins w:id="287" w:author="Mari Koik" w:date="2023-12-03T15:22:00Z">
        <w:r>
          <w:t>;</w:t>
        </w:r>
      </w:ins>
    </w:p>
    <w:p w14:paraId="73E3A3B3" w14:textId="3D163051" w:rsidR="008D2828" w:rsidRPr="008F0DCB" w:rsidRDefault="00960754" w:rsidP="008D2828">
      <w:pPr>
        <w:jc w:val="both"/>
      </w:pPr>
      <w:ins w:id="288" w:author="Mari Koik" w:date="2023-12-03T15:22:00Z">
        <w:r>
          <w:t>2)</w:t>
        </w:r>
      </w:ins>
      <w:del w:id="289" w:author="Mari Koik" w:date="2023-12-03T15:22:00Z">
        <w:r w:rsidR="008D2828" w:rsidRPr="008F0DCB" w:rsidDel="00960754">
          <w:delText xml:space="preserve"> ning</w:delText>
        </w:r>
      </w:del>
      <w:r w:rsidR="008D2828" w:rsidRPr="008F0DCB">
        <w:t xml:space="preserve"> CO</w:t>
      </w:r>
      <w:r w:rsidR="008D2828" w:rsidRPr="008F0DCB">
        <w:rPr>
          <w:vertAlign w:val="subscript"/>
        </w:rPr>
        <w:t>2</w:t>
      </w:r>
      <w:r w:rsidR="008D2828" w:rsidRPr="008F0DCB">
        <w:t xml:space="preserve"> eriheite osa selliselt, et esmalt korrutatakse CO</w:t>
      </w:r>
      <w:r w:rsidR="008D2828" w:rsidRPr="008F0DCB">
        <w:rPr>
          <w:vertAlign w:val="subscript"/>
        </w:rPr>
        <w:t>2</w:t>
      </w:r>
      <w:r w:rsidR="008D2828" w:rsidRPr="008F0DCB">
        <w:t xml:space="preserve"> eriheite näit koefitsiendiga 1,3 ja seejärel iga CO</w:t>
      </w:r>
      <w:r w:rsidR="008D2828" w:rsidRPr="008F0DCB">
        <w:rPr>
          <w:vertAlign w:val="subscript"/>
        </w:rPr>
        <w:t>2</w:t>
      </w:r>
      <w:r w:rsidR="008D2828" w:rsidRPr="008F0DCB">
        <w:t xml:space="preserve"> gramm vastavalt käesoleva paragrahvi lõike 1 punktis 2 sätestatule.   </w:t>
      </w:r>
    </w:p>
    <w:p w14:paraId="7F0C032F" w14:textId="77777777" w:rsidR="008D2828" w:rsidRPr="008F0DCB" w:rsidRDefault="008D2828" w:rsidP="008D2828">
      <w:pPr>
        <w:jc w:val="both"/>
      </w:pPr>
    </w:p>
    <w:p w14:paraId="0AE31757" w14:textId="053EACA0" w:rsidR="008D2828" w:rsidRPr="008F0DCB" w:rsidRDefault="008D2828" w:rsidP="008D2828">
      <w:pPr>
        <w:jc w:val="both"/>
      </w:pPr>
      <w:r w:rsidRPr="008F0DCB">
        <w:t>(3) Käesoleva paragrahvi lõikes 1 nimetatud mootorsõiduki, mille kohta puuduvad liiklusregistris andmed CO</w:t>
      </w:r>
      <w:r w:rsidRPr="008F0DCB">
        <w:rPr>
          <w:vertAlign w:val="subscript"/>
        </w:rPr>
        <w:t>2</w:t>
      </w:r>
      <w:r w:rsidRPr="008F0DCB">
        <w:t xml:space="preserve"> eriheite kohta, CO</w:t>
      </w:r>
      <w:r w:rsidRPr="008F0DCB">
        <w:rPr>
          <w:vertAlign w:val="subscript"/>
        </w:rPr>
        <w:t>2</w:t>
      </w:r>
      <w:r w:rsidRPr="008F0DCB">
        <w:t xml:space="preserve"> eriheite WLTP</w:t>
      </w:r>
      <w:r w:rsidR="003F7693">
        <w:t>-</w:t>
      </w:r>
      <w:r w:rsidRPr="008F0DCB">
        <w:t>meetodi referentsväärtus grammides kilomeetri kohta leitakse järgmis</w:t>
      </w:r>
      <w:del w:id="290" w:author="Mari Koik" w:date="2023-12-03T15:30:00Z">
        <w:r w:rsidRPr="008F0DCB" w:rsidDel="008414CC">
          <w:delText>t</w:delText>
        </w:r>
      </w:del>
      <w:r w:rsidRPr="008F0DCB">
        <w:t xml:space="preserve">e </w:t>
      </w:r>
      <w:ins w:id="291" w:author="Mari Koik" w:date="2023-12-03T15:30:00Z">
        <w:r w:rsidR="008414CC">
          <w:t xml:space="preserve">kolme </w:t>
        </w:r>
      </w:ins>
      <w:r w:rsidRPr="008F0DCB">
        <w:t>komponen</w:t>
      </w:r>
      <w:ins w:id="292" w:author="Mari Koik" w:date="2023-12-03T15:30:00Z">
        <w:r w:rsidR="008414CC">
          <w:t>di</w:t>
        </w:r>
      </w:ins>
      <w:del w:id="293" w:author="Mari Koik" w:date="2023-12-03T15:30:00Z">
        <w:r w:rsidRPr="008F0DCB" w:rsidDel="008414CC">
          <w:delText>tide</w:delText>
        </w:r>
      </w:del>
      <w:r w:rsidRPr="008F0DCB">
        <w:t xml:space="preserve"> summana, arvestades lõigetes</w:t>
      </w:r>
      <w:del w:id="294" w:author="Mari Koik" w:date="2023-12-03T15:30:00Z">
        <w:r w:rsidRPr="008F0DCB" w:rsidDel="008414CC">
          <w:delText xml:space="preserve">   </w:delText>
        </w:r>
      </w:del>
      <w:r w:rsidRPr="008F0DCB">
        <w:t xml:space="preserve"> 4–5 sätestatut:</w:t>
      </w:r>
    </w:p>
    <w:p w14:paraId="4503226C" w14:textId="77777777" w:rsidR="008D2828" w:rsidRPr="008F0DCB" w:rsidRDefault="008D2828" w:rsidP="008D2828">
      <w:pPr>
        <w:jc w:val="both"/>
      </w:pPr>
      <w:r w:rsidRPr="008F0DCB">
        <w:t>1) mootori võimsus kilovattides korrutatakse 0,4-ga;</w:t>
      </w:r>
    </w:p>
    <w:p w14:paraId="244C5D75" w14:textId="77777777" w:rsidR="008D2828" w:rsidRPr="008F0DCB" w:rsidRDefault="008D2828" w:rsidP="008D2828">
      <w:pPr>
        <w:jc w:val="both"/>
      </w:pPr>
      <w:r w:rsidRPr="008F0DCB">
        <w:t>2) mootorsõiduki tühimass kilogrammides korrutatakse 0,07-ga;</w:t>
      </w:r>
    </w:p>
    <w:p w14:paraId="20AA0B47" w14:textId="77777777" w:rsidR="008D2828" w:rsidRPr="008F0DCB" w:rsidRDefault="008D2828" w:rsidP="008D2828">
      <w:pPr>
        <w:jc w:val="both"/>
      </w:pPr>
      <w:r w:rsidRPr="008F0DCB">
        <w:t>3) mootorsõiduki vanus aastates maksustamisperioodi alguse kuupäevaks alates esmase registreerimise kuupäevast korrutatakse 5,16-ga.</w:t>
      </w:r>
    </w:p>
    <w:p w14:paraId="367F57FE" w14:textId="77777777" w:rsidR="008D2828" w:rsidRPr="008F0DCB" w:rsidRDefault="008D2828" w:rsidP="008D2828">
      <w:pPr>
        <w:jc w:val="both"/>
      </w:pPr>
    </w:p>
    <w:p w14:paraId="4E5F83C3" w14:textId="71B65EE5" w:rsidR="008D2828" w:rsidRPr="008F0DCB" w:rsidRDefault="008D2828" w:rsidP="008D2828">
      <w:pPr>
        <w:jc w:val="both"/>
        <w:rPr>
          <w:szCs w:val="24"/>
        </w:rPr>
      </w:pPr>
      <w:r w:rsidRPr="008F0DCB">
        <w:rPr>
          <w:szCs w:val="24"/>
        </w:rPr>
        <w:t>(4) Käesoleva paragrahvi lõike 3 punktide</w:t>
      </w:r>
      <w:ins w:id="295" w:author="Mari Koik" w:date="2023-12-03T15:10:00Z">
        <w:r w:rsidR="00811736">
          <w:rPr>
            <w:szCs w:val="24"/>
          </w:rPr>
          <w:t>s</w:t>
        </w:r>
      </w:ins>
      <w:r w:rsidRPr="008F0DCB">
        <w:rPr>
          <w:szCs w:val="24"/>
        </w:rPr>
        <w:t xml:space="preserve"> 1–3 </w:t>
      </w:r>
      <w:ins w:id="296" w:author="Mari Koik" w:date="2023-12-03T15:11:00Z">
        <w:r w:rsidR="00811736">
          <w:rPr>
            <w:szCs w:val="24"/>
          </w:rPr>
          <w:t xml:space="preserve">ettenähtud summade </w:t>
        </w:r>
      </w:ins>
      <w:r w:rsidRPr="008F0DCB">
        <w:rPr>
          <w:szCs w:val="24"/>
        </w:rPr>
        <w:t>liitmisel saadud summale liidetakse  bensiinimootoriga sõiduki puhul 22,4</w:t>
      </w:r>
      <w:r w:rsidR="008B791F" w:rsidRPr="008B791F">
        <w:t xml:space="preserve"> </w:t>
      </w:r>
      <w:r w:rsidR="008B791F" w:rsidRPr="008F0DCB">
        <w:t>CO</w:t>
      </w:r>
      <w:r w:rsidR="008B791F" w:rsidRPr="008F0DCB">
        <w:rPr>
          <w:vertAlign w:val="subscript"/>
        </w:rPr>
        <w:t>2</w:t>
      </w:r>
      <w:r w:rsidR="008B791F" w:rsidRPr="008B791F">
        <w:t xml:space="preserve"> </w:t>
      </w:r>
      <w:r w:rsidR="008B791F" w:rsidRPr="008F0DCB">
        <w:t>grammi kilomeetri kohta</w:t>
      </w:r>
      <w:r w:rsidRPr="008F0DCB">
        <w:rPr>
          <w:szCs w:val="24"/>
        </w:rPr>
        <w:t xml:space="preserve">. </w:t>
      </w:r>
    </w:p>
    <w:p w14:paraId="414EBD89" w14:textId="77777777" w:rsidR="008D2828" w:rsidRPr="008F0DCB" w:rsidRDefault="008D2828" w:rsidP="008D2828">
      <w:pPr>
        <w:jc w:val="both"/>
        <w:rPr>
          <w:szCs w:val="24"/>
        </w:rPr>
      </w:pPr>
    </w:p>
    <w:p w14:paraId="04CA079E" w14:textId="022BB7A2" w:rsidR="008D2828" w:rsidRPr="008F0DCB" w:rsidRDefault="008D2828" w:rsidP="008D2828">
      <w:pPr>
        <w:jc w:val="both"/>
        <w:rPr>
          <w:szCs w:val="24"/>
        </w:rPr>
      </w:pPr>
      <w:r w:rsidRPr="008F0DCB">
        <w:rPr>
          <w:szCs w:val="24"/>
        </w:rPr>
        <w:t>(5) Käesoleva paragrahvi lõike 3 punktide</w:t>
      </w:r>
      <w:ins w:id="297" w:author="Mari Koik" w:date="2023-12-03T15:11:00Z">
        <w:r w:rsidR="00811736">
          <w:rPr>
            <w:szCs w:val="24"/>
          </w:rPr>
          <w:t>s</w:t>
        </w:r>
      </w:ins>
      <w:r w:rsidRPr="008F0DCB">
        <w:rPr>
          <w:szCs w:val="24"/>
        </w:rPr>
        <w:t xml:space="preserve"> 1–3 </w:t>
      </w:r>
      <w:ins w:id="298" w:author="Mari Koik" w:date="2023-12-03T15:11:00Z">
        <w:r w:rsidR="00811736">
          <w:rPr>
            <w:szCs w:val="24"/>
          </w:rPr>
          <w:t xml:space="preserve">ettenähtud summade </w:t>
        </w:r>
      </w:ins>
      <w:r w:rsidRPr="008F0DCB">
        <w:rPr>
          <w:szCs w:val="24"/>
        </w:rPr>
        <w:t xml:space="preserve">liitmisel saadud summast lahutatakse välise laadimisvõimaluseta diiselmootoriga </w:t>
      </w:r>
      <w:r w:rsidR="00B811E2">
        <w:t>mootorsõiduki</w:t>
      </w:r>
      <w:ins w:id="299" w:author="Mari Koik" w:date="2023-12-03T15:31:00Z">
        <w:r w:rsidR="008414CC" w:rsidRPr="008414CC">
          <w:t xml:space="preserve"> </w:t>
        </w:r>
        <w:r w:rsidR="008414CC">
          <w:t>puhul</w:t>
        </w:r>
      </w:ins>
      <w:r w:rsidR="00B811E2">
        <w:t>, millel on liiklusregistris märge</w:t>
      </w:r>
      <w:del w:id="300" w:author="Mari Koik" w:date="2023-12-03T15:31:00Z">
        <w:r w:rsidR="00B811E2" w:rsidDel="008414CC">
          <w:delText xml:space="preserve"> </w:delText>
        </w:r>
        <w:r w:rsidR="0020207B" w:rsidDel="008414CC">
          <w:delText xml:space="preserve">      </w:delText>
        </w:r>
      </w:del>
      <w:r w:rsidR="0020207B">
        <w:t xml:space="preserve"> </w:t>
      </w:r>
      <w:r w:rsidR="003F7693">
        <w:t>„</w:t>
      </w:r>
      <w:r w:rsidR="0020207B">
        <w:t>N</w:t>
      </w:r>
      <w:r w:rsidR="00B811E2" w:rsidRPr="008F0DCB">
        <w:t>OVC-HEV</w:t>
      </w:r>
      <w:r w:rsidR="003F7693">
        <w:t>“</w:t>
      </w:r>
      <w:del w:id="301" w:author="Mari Koik" w:date="2023-12-03T15:31:00Z">
        <w:r w:rsidR="003F7693" w:rsidDel="008414CC">
          <w:delText xml:space="preserve"> puhul</w:delText>
        </w:r>
      </w:del>
      <w:r w:rsidR="003F7693">
        <w:t>,</w:t>
      </w:r>
      <w:r w:rsidRPr="008F0DCB">
        <w:rPr>
          <w:szCs w:val="24"/>
        </w:rPr>
        <w:t xml:space="preserve"> ja välise laadimisvõimaluseta bensiinimootoriga </w:t>
      </w:r>
      <w:r w:rsidR="00B811E2">
        <w:t>mootorsõiduki</w:t>
      </w:r>
      <w:r w:rsidR="003F7693">
        <w:t xml:space="preserve"> puhul</w:t>
      </w:r>
      <w:r w:rsidR="00B811E2">
        <w:t xml:space="preserve">, millel on liiklusregistris märge </w:t>
      </w:r>
      <w:r w:rsidR="003F7693">
        <w:t>„</w:t>
      </w:r>
      <w:r w:rsidR="0020207B">
        <w:t>N</w:t>
      </w:r>
      <w:r w:rsidR="00B811E2" w:rsidRPr="008F0DCB">
        <w:t>OVC-HEV</w:t>
      </w:r>
      <w:r w:rsidR="003F7693">
        <w:t>“</w:t>
      </w:r>
      <w:r w:rsidR="00B811E2" w:rsidRPr="008F0DCB">
        <w:t xml:space="preserve">, </w:t>
      </w:r>
      <w:r w:rsidRPr="008F0DCB">
        <w:rPr>
          <w:szCs w:val="24"/>
        </w:rPr>
        <w:t>19,9</w:t>
      </w:r>
      <w:r w:rsidR="008B791F">
        <w:rPr>
          <w:szCs w:val="24"/>
        </w:rPr>
        <w:t xml:space="preserve"> </w:t>
      </w:r>
      <w:r w:rsidR="008B791F" w:rsidRPr="008F0DCB">
        <w:t>CO</w:t>
      </w:r>
      <w:r w:rsidR="008B791F" w:rsidRPr="008F0DCB">
        <w:rPr>
          <w:vertAlign w:val="subscript"/>
        </w:rPr>
        <w:t>2</w:t>
      </w:r>
      <w:r w:rsidR="008B791F" w:rsidRPr="008B791F">
        <w:t xml:space="preserve"> </w:t>
      </w:r>
      <w:r w:rsidR="008B791F" w:rsidRPr="008F0DCB">
        <w:t>grammi kilomeetri kohta</w:t>
      </w:r>
      <w:r w:rsidRPr="008F0DCB">
        <w:rPr>
          <w:szCs w:val="24"/>
        </w:rPr>
        <w:t>.</w:t>
      </w:r>
    </w:p>
    <w:p w14:paraId="5592D984" w14:textId="77777777" w:rsidR="008D2828" w:rsidRPr="008F0DCB" w:rsidRDefault="008D2828" w:rsidP="008D2828">
      <w:pPr>
        <w:jc w:val="both"/>
        <w:rPr>
          <w:szCs w:val="24"/>
        </w:rPr>
      </w:pPr>
    </w:p>
    <w:p w14:paraId="7DAF81BA" w14:textId="28472872" w:rsidR="008D2828" w:rsidRPr="008F0DCB" w:rsidRDefault="008D2828" w:rsidP="008D2828">
      <w:pPr>
        <w:jc w:val="both"/>
        <w:rPr>
          <w:szCs w:val="24"/>
        </w:rPr>
      </w:pPr>
      <w:r w:rsidRPr="008F0DCB">
        <w:rPr>
          <w:szCs w:val="24"/>
        </w:rPr>
        <w:lastRenderedPageBreak/>
        <w:t>(6) Käesoleva paragrahvi lõikes 3 nimetatud CO</w:t>
      </w:r>
      <w:r w:rsidRPr="008F0DCB">
        <w:rPr>
          <w:szCs w:val="24"/>
          <w:vertAlign w:val="subscript"/>
        </w:rPr>
        <w:t>2</w:t>
      </w:r>
      <w:r w:rsidRPr="008F0DCB">
        <w:rPr>
          <w:szCs w:val="24"/>
        </w:rPr>
        <w:t xml:space="preserve"> eriheite WLTP</w:t>
      </w:r>
      <w:r w:rsidR="003F7693">
        <w:rPr>
          <w:szCs w:val="24"/>
        </w:rPr>
        <w:t>-</w:t>
      </w:r>
      <w:r w:rsidRPr="008F0DCB">
        <w:rPr>
          <w:szCs w:val="24"/>
        </w:rPr>
        <w:t xml:space="preserve">meetodi referentsväärtuse maksimum on 350 </w:t>
      </w:r>
      <w:r w:rsidR="008B791F" w:rsidRPr="008F0DCB">
        <w:t>CO</w:t>
      </w:r>
      <w:r w:rsidR="008B791F" w:rsidRPr="008F0DCB">
        <w:rPr>
          <w:vertAlign w:val="subscript"/>
        </w:rPr>
        <w:t>2</w:t>
      </w:r>
      <w:r w:rsidR="008B791F">
        <w:rPr>
          <w:vertAlign w:val="subscript"/>
        </w:rPr>
        <w:t xml:space="preserve"> </w:t>
      </w:r>
      <w:r w:rsidRPr="008F0DCB">
        <w:rPr>
          <w:szCs w:val="24"/>
        </w:rPr>
        <w:t xml:space="preserve">grammi kilomeetri kohta.  </w:t>
      </w:r>
    </w:p>
    <w:p w14:paraId="5110C889" w14:textId="77777777" w:rsidR="008D2828" w:rsidRPr="008F0DCB" w:rsidRDefault="008D2828" w:rsidP="008D2828">
      <w:pPr>
        <w:jc w:val="both"/>
        <w:rPr>
          <w:szCs w:val="24"/>
        </w:rPr>
      </w:pPr>
    </w:p>
    <w:p w14:paraId="2055A838" w14:textId="77777777" w:rsidR="003731DE" w:rsidRDefault="008D2828" w:rsidP="008D2828">
      <w:pPr>
        <w:jc w:val="both"/>
        <w:rPr>
          <w:ins w:id="302" w:author="Mari Koik" w:date="2023-12-03T15:31:00Z"/>
        </w:rPr>
      </w:pPr>
      <w:r w:rsidRPr="008F0DCB">
        <w:rPr>
          <w:szCs w:val="24"/>
        </w:rPr>
        <w:t>(7) Käesoleva</w:t>
      </w:r>
      <w:r w:rsidRPr="008F0DCB">
        <w:t xml:space="preserve"> paragrahvi lõi</w:t>
      </w:r>
      <w:r w:rsidR="003F7693">
        <w:t>getes</w:t>
      </w:r>
      <w:r w:rsidRPr="008F0DCB">
        <w:t xml:space="preserve"> 3–5 nimetatud mootorsõiduki registreerimistasu määr leitakse </w:t>
      </w:r>
      <w:ins w:id="303" w:author="Mari Koik" w:date="2023-12-03T15:31:00Z">
        <w:r w:rsidR="003731DE">
          <w:t xml:space="preserve">järgmise kahe </w:t>
        </w:r>
      </w:ins>
      <w:del w:id="304" w:author="Mari Koik" w:date="2023-12-03T15:31:00Z">
        <w:r w:rsidRPr="008F0DCB" w:rsidDel="003731DE">
          <w:delText xml:space="preserve">komponentide </w:delText>
        </w:r>
      </w:del>
      <w:ins w:id="305" w:author="Mari Koik" w:date="2023-12-03T15:31:00Z">
        <w:r w:rsidR="003731DE" w:rsidRPr="008F0DCB">
          <w:t>komponen</w:t>
        </w:r>
        <w:r w:rsidR="003731DE">
          <w:t>di</w:t>
        </w:r>
        <w:r w:rsidR="003731DE" w:rsidRPr="008F0DCB">
          <w:t xml:space="preserve"> </w:t>
        </w:r>
      </w:ins>
      <w:r w:rsidRPr="008F0DCB">
        <w:t>summana</w:t>
      </w:r>
      <w:ins w:id="306" w:author="Mari Koik" w:date="2023-12-03T15:31:00Z">
        <w:r w:rsidR="003731DE">
          <w:t>:</w:t>
        </w:r>
      </w:ins>
    </w:p>
    <w:p w14:paraId="6A4DCA46" w14:textId="77777777" w:rsidR="003731DE" w:rsidRDefault="003731DE" w:rsidP="008D2828">
      <w:pPr>
        <w:jc w:val="both"/>
        <w:rPr>
          <w:ins w:id="307" w:author="Mari Koik" w:date="2023-12-03T15:31:00Z"/>
        </w:rPr>
      </w:pPr>
      <w:ins w:id="308" w:author="Mari Koik" w:date="2023-12-03T15:31:00Z">
        <w:r>
          <w:t>1)</w:t>
        </w:r>
      </w:ins>
      <w:del w:id="309" w:author="Mari Koik" w:date="2023-12-03T15:31:00Z">
        <w:r w:rsidR="008D2828" w:rsidRPr="008F0DCB" w:rsidDel="003731DE">
          <w:delText>, mis on</w:delText>
        </w:r>
      </w:del>
      <w:r w:rsidR="008D2828" w:rsidRPr="008F0DCB">
        <w:t xml:space="preserve"> käesoleva paragrahvi lõikes 1 nimetatud baasosa</w:t>
      </w:r>
      <w:ins w:id="310" w:author="Mari Koik" w:date="2023-12-03T15:31:00Z">
        <w:r>
          <w:t>;</w:t>
        </w:r>
      </w:ins>
    </w:p>
    <w:p w14:paraId="0BEA154D" w14:textId="6BE96FEB" w:rsidR="008D2828" w:rsidRPr="008F0DCB" w:rsidRDefault="003731DE" w:rsidP="008D2828">
      <w:pPr>
        <w:jc w:val="both"/>
      </w:pPr>
      <w:ins w:id="311" w:author="Mari Koik" w:date="2023-12-03T15:31:00Z">
        <w:r>
          <w:t>2)</w:t>
        </w:r>
      </w:ins>
      <w:del w:id="312" w:author="Mari Koik" w:date="2023-12-03T15:31:00Z">
        <w:r w:rsidR="008D2828" w:rsidRPr="008F0DCB" w:rsidDel="003731DE">
          <w:delText xml:space="preserve"> ja</w:delText>
        </w:r>
      </w:del>
      <w:r w:rsidR="008D2828" w:rsidRPr="008F0DCB">
        <w:t xml:space="preserve"> CO</w:t>
      </w:r>
      <w:r w:rsidR="008D2828" w:rsidRPr="008F0DCB">
        <w:rPr>
          <w:vertAlign w:val="subscript"/>
        </w:rPr>
        <w:t>2</w:t>
      </w:r>
      <w:r w:rsidR="008D2828" w:rsidRPr="008F0DCB">
        <w:t xml:space="preserve"> eriheite osa, mis leitakse WLTP</w:t>
      </w:r>
      <w:r w:rsidR="003F7693">
        <w:t>-</w:t>
      </w:r>
      <w:r w:rsidR="008D2828" w:rsidRPr="008F0DCB">
        <w:t>meetodi referentsväärtuse järgi.</w:t>
      </w:r>
    </w:p>
    <w:p w14:paraId="2E3FE32C" w14:textId="77777777" w:rsidR="008D2828" w:rsidRPr="008F0DCB" w:rsidRDefault="008D2828" w:rsidP="008D2828">
      <w:pPr>
        <w:jc w:val="both"/>
      </w:pPr>
      <w:r w:rsidRPr="008F0DCB">
        <w:t xml:space="preserve"> </w:t>
      </w:r>
    </w:p>
    <w:p w14:paraId="7BBB3B28" w14:textId="734C8F0F" w:rsidR="003731DE" w:rsidRDefault="008D2828" w:rsidP="008D2828">
      <w:pPr>
        <w:jc w:val="both"/>
        <w:rPr>
          <w:ins w:id="313" w:author="Mari Koik" w:date="2023-12-03T15:32:00Z"/>
        </w:rPr>
      </w:pPr>
      <w:r w:rsidRPr="008F0DCB">
        <w:t xml:space="preserve">(8) Käesoleva paragrahvi lõikes 3 nimetatud mootorsõiduki, millel on liiklusregistris märge </w:t>
      </w:r>
      <w:r w:rsidR="003F7693">
        <w:t>„</w:t>
      </w:r>
      <w:r w:rsidRPr="008F0DCB">
        <w:t>OVC-HEV</w:t>
      </w:r>
      <w:r w:rsidR="003F7693">
        <w:t>“</w:t>
      </w:r>
      <w:r w:rsidRPr="008F0DCB">
        <w:t xml:space="preserve">, registreerimistasu määr leitakse </w:t>
      </w:r>
      <w:ins w:id="314" w:author="Mari Koik" w:date="2023-12-03T15:32:00Z">
        <w:r w:rsidR="003731DE">
          <w:t xml:space="preserve">järgmise kahe </w:t>
        </w:r>
      </w:ins>
      <w:del w:id="315" w:author="Mari Koik" w:date="2023-12-03T15:32:00Z">
        <w:r w:rsidRPr="008F0DCB" w:rsidDel="003731DE">
          <w:delText xml:space="preserve">komponentide </w:delText>
        </w:r>
      </w:del>
      <w:ins w:id="316" w:author="Mari Koik" w:date="2023-12-03T15:32:00Z">
        <w:r w:rsidR="003731DE" w:rsidRPr="008F0DCB">
          <w:t>komponen</w:t>
        </w:r>
        <w:r w:rsidR="003731DE">
          <w:t>di</w:t>
        </w:r>
        <w:r w:rsidR="003731DE" w:rsidRPr="008F0DCB">
          <w:t xml:space="preserve"> </w:t>
        </w:r>
      </w:ins>
      <w:r w:rsidRPr="008F0DCB">
        <w:t>summana</w:t>
      </w:r>
      <w:ins w:id="317" w:author="Mari Koik" w:date="2023-12-03T15:32:00Z">
        <w:r w:rsidR="003731DE">
          <w:t>:</w:t>
        </w:r>
      </w:ins>
    </w:p>
    <w:p w14:paraId="0735491F" w14:textId="78632BA0" w:rsidR="003731DE" w:rsidRDefault="003731DE" w:rsidP="008D2828">
      <w:pPr>
        <w:jc w:val="both"/>
        <w:rPr>
          <w:ins w:id="318" w:author="Mari Koik" w:date="2023-12-03T15:32:00Z"/>
        </w:rPr>
      </w:pPr>
      <w:ins w:id="319" w:author="Mari Koik" w:date="2023-12-03T15:32:00Z">
        <w:r>
          <w:t>1)</w:t>
        </w:r>
      </w:ins>
      <w:del w:id="320" w:author="Mari Koik" w:date="2023-12-03T15:32:00Z">
        <w:r w:rsidR="008D2828" w:rsidRPr="008F0DCB" w:rsidDel="003731DE">
          <w:delText>, mis on</w:delText>
        </w:r>
      </w:del>
      <w:r w:rsidR="008D2828" w:rsidRPr="008F0DCB">
        <w:t xml:space="preserve"> käesoleva paragrahvi lõikes 1 nimetatud baasosa</w:t>
      </w:r>
      <w:del w:id="321" w:author="Mari Koik" w:date="2023-12-03T15:32:00Z">
        <w:r w:rsidR="008D2828" w:rsidRPr="008F0DCB" w:rsidDel="003731DE">
          <w:delText xml:space="preserve"> </w:delText>
        </w:r>
      </w:del>
      <w:ins w:id="322" w:author="Mari Koik" w:date="2023-12-03T15:32:00Z">
        <w:r>
          <w:t>;</w:t>
        </w:r>
      </w:ins>
    </w:p>
    <w:p w14:paraId="63FACB4D" w14:textId="52AEA6E0" w:rsidR="008D2828" w:rsidRPr="008F0DCB" w:rsidRDefault="003731DE" w:rsidP="008D2828">
      <w:pPr>
        <w:jc w:val="both"/>
      </w:pPr>
      <w:ins w:id="323" w:author="Mari Koik" w:date="2023-12-03T15:32:00Z">
        <w:r>
          <w:t>2)</w:t>
        </w:r>
      </w:ins>
      <w:del w:id="324" w:author="Mari Koik" w:date="2023-12-03T15:32:00Z">
        <w:r w:rsidR="008D2828" w:rsidRPr="008F0DCB" w:rsidDel="003731DE">
          <w:delText>ja</w:delText>
        </w:r>
      </w:del>
      <w:r w:rsidR="008D2828" w:rsidRPr="008F0DCB">
        <w:t xml:space="preserve"> CO</w:t>
      </w:r>
      <w:r w:rsidR="008D2828" w:rsidRPr="008F0DCB">
        <w:rPr>
          <w:vertAlign w:val="subscript"/>
        </w:rPr>
        <w:t>2</w:t>
      </w:r>
      <w:r w:rsidR="008D2828" w:rsidRPr="008F0DCB">
        <w:t xml:space="preserve"> eriheite osa, mis on 69 CO</w:t>
      </w:r>
      <w:r w:rsidR="008D2828" w:rsidRPr="008F0DCB">
        <w:rPr>
          <w:vertAlign w:val="subscript"/>
        </w:rPr>
        <w:t>2</w:t>
      </w:r>
      <w:r w:rsidR="008D2828" w:rsidRPr="008F0DCB">
        <w:t xml:space="preserve"> grammi kilomeetri kohta. </w:t>
      </w:r>
    </w:p>
    <w:p w14:paraId="29BE4003" w14:textId="77777777" w:rsidR="008D2828" w:rsidRPr="008F0DCB" w:rsidRDefault="008D2828" w:rsidP="008D2828">
      <w:pPr>
        <w:jc w:val="both"/>
      </w:pPr>
    </w:p>
    <w:p w14:paraId="02AA8CEF" w14:textId="5E455BC4" w:rsidR="008D2828" w:rsidRPr="008F0DCB" w:rsidRDefault="008D2828" w:rsidP="008D2828">
      <w:pPr>
        <w:jc w:val="both"/>
      </w:pPr>
      <w:r w:rsidRPr="008F0DCB">
        <w:t>(9) Käesoleva paragrahvi lõikes 1 nimetatud mootorsõiduk</w:t>
      </w:r>
      <w:r w:rsidR="003F7693">
        <w:t>i</w:t>
      </w:r>
      <w:r w:rsidRPr="008F0DCB">
        <w:t xml:space="preserve">, mis on täiselektriline, registreerimistasu määr on 300 eurot mootorsõiduki kohta. </w:t>
      </w:r>
    </w:p>
    <w:p w14:paraId="63ED5822" w14:textId="77777777" w:rsidR="008D2828" w:rsidRPr="008F0DCB" w:rsidRDefault="008D2828" w:rsidP="008D2828">
      <w:pPr>
        <w:jc w:val="both"/>
      </w:pPr>
    </w:p>
    <w:p w14:paraId="235AE9BF" w14:textId="323B2F68" w:rsidR="008D2828" w:rsidRPr="008F0DCB" w:rsidRDefault="008D2828" w:rsidP="008D2828">
      <w:pPr>
        <w:shd w:val="clear" w:color="auto" w:fill="FFFFFF"/>
        <w:jc w:val="both"/>
        <w:rPr>
          <w:szCs w:val="24"/>
        </w:rPr>
      </w:pPr>
      <w:r w:rsidRPr="008F0DCB">
        <w:rPr>
          <w:szCs w:val="24"/>
        </w:rPr>
        <w:t>(10) N1-kategooria mootorsõiduk</w:t>
      </w:r>
      <w:r w:rsidR="0020207B">
        <w:rPr>
          <w:szCs w:val="24"/>
        </w:rPr>
        <w:t>i</w:t>
      </w:r>
      <w:r w:rsidRPr="008F0DCB">
        <w:rPr>
          <w:szCs w:val="24"/>
        </w:rPr>
        <w:t>, mille erivõimsus ületab 0,20 kilovatti kandevõime ühe kilogrammi kohta liiklusregistri andmetel,</w:t>
      </w:r>
      <w:r w:rsidR="0020207B">
        <w:rPr>
          <w:szCs w:val="24"/>
        </w:rPr>
        <w:t xml:space="preserve"> registreerimistasu tasutakse lähtuvalt</w:t>
      </w:r>
      <w:r w:rsidRPr="008F0DCB">
        <w:rPr>
          <w:szCs w:val="24"/>
        </w:rPr>
        <w:t xml:space="preserve"> </w:t>
      </w:r>
      <w:r w:rsidRPr="008F0DCB">
        <w:t>M1-kategooria mootorsõiduki registreerimistasu määra</w:t>
      </w:r>
      <w:r w:rsidR="0020207B">
        <w:t>st</w:t>
      </w:r>
      <w:r w:rsidRPr="008F0DCB">
        <w:t xml:space="preserve">, rakendades füüsiliste isikute puhul ka mootorsõiduki vanusest sõltuvat registreerimistasu kordajat. </w:t>
      </w:r>
    </w:p>
    <w:p w14:paraId="2FC7E297" w14:textId="77777777" w:rsidR="00A92DA2" w:rsidRPr="008F0DCB" w:rsidRDefault="00A92DA2" w:rsidP="00A92DA2">
      <w:pPr>
        <w:jc w:val="both"/>
      </w:pPr>
    </w:p>
    <w:p w14:paraId="224C7A52" w14:textId="1C41FF62" w:rsidR="00A92DA2" w:rsidRPr="008F0DCB" w:rsidRDefault="00A92DA2" w:rsidP="002456BD">
      <w:pPr>
        <w:jc w:val="both"/>
        <w:rPr>
          <w:b/>
          <w:bCs/>
        </w:rPr>
      </w:pPr>
      <w:r w:rsidRPr="008F0DCB">
        <w:rPr>
          <w:b/>
          <w:bCs/>
        </w:rPr>
        <w:t>§ 190</w:t>
      </w:r>
      <w:r w:rsidR="00836298" w:rsidRPr="008F0DCB">
        <w:rPr>
          <w:b/>
          <w:bCs/>
          <w:vertAlign w:val="superscript"/>
        </w:rPr>
        <w:t>21</w:t>
      </w:r>
      <w:r w:rsidRPr="008F0DCB">
        <w:rPr>
          <w:b/>
          <w:bCs/>
        </w:rPr>
        <w:t xml:space="preserve">. Mootorsõiduki vanusest sõltuv </w:t>
      </w:r>
      <w:r w:rsidR="002456BD" w:rsidRPr="008F0DCB">
        <w:rPr>
          <w:b/>
          <w:bCs/>
        </w:rPr>
        <w:t>registreerimistasu</w:t>
      </w:r>
      <w:r w:rsidRPr="008F0DCB">
        <w:rPr>
          <w:b/>
          <w:bCs/>
        </w:rPr>
        <w:t xml:space="preserve"> kordaja</w:t>
      </w:r>
    </w:p>
    <w:p w14:paraId="6AFD6FDB" w14:textId="77777777" w:rsidR="00A92DA2" w:rsidRPr="008F0DCB" w:rsidRDefault="00A92DA2" w:rsidP="00A92DA2">
      <w:pPr>
        <w:jc w:val="both"/>
      </w:pPr>
    </w:p>
    <w:p w14:paraId="17B91D1F" w14:textId="7A84153E" w:rsidR="00A92DA2" w:rsidRPr="008F0DCB" w:rsidRDefault="00A92DA2" w:rsidP="00A92DA2">
      <w:pPr>
        <w:jc w:val="both"/>
      </w:pPr>
      <w:r w:rsidRPr="008F0DCB">
        <w:t>(1) M1-kategooria mootorsõiduki registreerimistasu korrutatakse mootorsõiduki vanusest sõltuva kordajaga järgmistel juhtudel:</w:t>
      </w:r>
    </w:p>
    <w:p w14:paraId="339EEBC7" w14:textId="77777777" w:rsidR="00A92DA2" w:rsidRPr="008F0DCB" w:rsidRDefault="00A92DA2" w:rsidP="00A92DA2">
      <w:pPr>
        <w:jc w:val="both"/>
      </w:pPr>
      <w:r w:rsidRPr="008F0DCB">
        <w:t>1) mootorsõiduki omanik on füüsiline isik;</w:t>
      </w:r>
    </w:p>
    <w:p w14:paraId="72C81000" w14:textId="7FEBC0BB" w:rsidR="00A92DA2" w:rsidRPr="008F0DCB" w:rsidRDefault="00A92DA2" w:rsidP="00A92DA2">
      <w:pPr>
        <w:jc w:val="both"/>
      </w:pPr>
      <w:r w:rsidRPr="008F0DCB">
        <w:t xml:space="preserve">2) mootorsõiduki vastutav kasutaja </w:t>
      </w:r>
      <w:r w:rsidR="003F7693">
        <w:t>käesoleva seaduse</w:t>
      </w:r>
      <w:r w:rsidRPr="008F0DCB">
        <w:t xml:space="preserve"> tähenduses on füüsiline isik.</w:t>
      </w:r>
    </w:p>
    <w:p w14:paraId="001AC09F" w14:textId="77777777" w:rsidR="00A92DA2" w:rsidRPr="008F0DCB" w:rsidRDefault="00A92DA2" w:rsidP="00A92DA2">
      <w:pPr>
        <w:jc w:val="both"/>
      </w:pPr>
    </w:p>
    <w:p w14:paraId="17A677CA" w14:textId="2CF07B83" w:rsidR="002456BD" w:rsidRPr="008F0DCB" w:rsidRDefault="002456BD" w:rsidP="002456BD">
      <w:pPr>
        <w:jc w:val="both"/>
      </w:pPr>
      <w:bookmarkStart w:id="325" w:name="_Hlk151452984"/>
      <w:r w:rsidRPr="008F0DCB">
        <w:t>(2) M1-kategooria mootorsõiduki vanusest sõltuv registreerimistasu kordaja on:</w:t>
      </w:r>
    </w:p>
    <w:p w14:paraId="684E3AD3" w14:textId="0CCE8604" w:rsidR="002456BD" w:rsidRPr="008F0DCB" w:rsidRDefault="002456BD" w:rsidP="002456BD">
      <w:pPr>
        <w:jc w:val="both"/>
      </w:pPr>
      <w:r w:rsidRPr="008F0DCB">
        <w:t>1) 0,95, kui mootorsõiduki esmase registreerimise kuupäevast</w:t>
      </w:r>
      <w:r w:rsidR="003F7693">
        <w:t xml:space="preserve"> on</w:t>
      </w:r>
      <w:r w:rsidRPr="008F0DCB">
        <w:t xml:space="preserve"> Eesti liiklusregistris registreerimise</w:t>
      </w:r>
      <w:r w:rsidR="003F7693">
        <w:t xml:space="preserve"> kuupäevaks</w:t>
      </w:r>
      <w:r w:rsidRPr="008F0DCB">
        <w:t xml:space="preserve"> möödunud vähemalt </w:t>
      </w:r>
      <w:commentRangeStart w:id="326"/>
      <w:r w:rsidRPr="008F0DCB">
        <w:t>1 aasta</w:t>
      </w:r>
      <w:commentRangeEnd w:id="326"/>
      <w:r w:rsidR="000A247A">
        <w:rPr>
          <w:rStyle w:val="Kommentaariviide"/>
        </w:rPr>
        <w:commentReference w:id="326"/>
      </w:r>
      <w:r w:rsidRPr="008F0DCB">
        <w:t>;  </w:t>
      </w:r>
    </w:p>
    <w:bookmarkEnd w:id="325"/>
    <w:p w14:paraId="1C33A492" w14:textId="3BB98FFC" w:rsidR="002456BD" w:rsidRPr="008F0DCB" w:rsidRDefault="002456BD" w:rsidP="002456BD">
      <w:pPr>
        <w:jc w:val="both"/>
      </w:pPr>
      <w:r w:rsidRPr="008F0DCB">
        <w:t>2) 0,89, kui mootorsõiduki esmase registreerimise kuupäevast on Eesti liiklusregistris registreerimis</w:t>
      </w:r>
      <w:r w:rsidR="003F7693" w:rsidRPr="008F0DCB">
        <w:t>e</w:t>
      </w:r>
      <w:r w:rsidR="003F7693">
        <w:t xml:space="preserve"> kuupäevaks</w:t>
      </w:r>
      <w:r w:rsidRPr="008F0DCB">
        <w:t xml:space="preserve"> möödunud vähemalt 2 aastat;  </w:t>
      </w:r>
    </w:p>
    <w:p w14:paraId="043D2872" w14:textId="1EB8B5D9" w:rsidR="002456BD" w:rsidRPr="008F0DCB" w:rsidRDefault="002456BD" w:rsidP="002456BD">
      <w:pPr>
        <w:jc w:val="both"/>
      </w:pPr>
      <w:r w:rsidRPr="008F0DCB">
        <w:t>3) 0,84, kui mootorsõiduki esmase registreerimise kuupäevast on Eesti liiklusregistris registreerimis</w:t>
      </w:r>
      <w:r w:rsidR="003F7693" w:rsidRPr="008F0DCB">
        <w:t>e</w:t>
      </w:r>
      <w:r w:rsidR="003F7693">
        <w:t xml:space="preserve"> kuupäevaks</w:t>
      </w:r>
      <w:r w:rsidRPr="008F0DCB">
        <w:t xml:space="preserve"> möödunud vähemalt 3 aastat;  </w:t>
      </w:r>
    </w:p>
    <w:p w14:paraId="394541C1" w14:textId="21E476A0" w:rsidR="002456BD" w:rsidRPr="008F0DCB" w:rsidRDefault="002456BD" w:rsidP="002456BD">
      <w:pPr>
        <w:jc w:val="both"/>
      </w:pPr>
      <w:r w:rsidRPr="008F0DCB">
        <w:t>4) 0,79, kui mootorsõiduki esmase registreerimise kuupäevast on Eesti liiklusregistris registreerimis</w:t>
      </w:r>
      <w:r w:rsidR="003F7693" w:rsidRPr="008F0DCB">
        <w:t>e</w:t>
      </w:r>
      <w:r w:rsidR="003F7693">
        <w:t xml:space="preserve"> kuupäevaks</w:t>
      </w:r>
      <w:r w:rsidR="003F7693" w:rsidRPr="008F0DCB">
        <w:t xml:space="preserve"> </w:t>
      </w:r>
      <w:r w:rsidRPr="008F0DCB">
        <w:t>möödunud vähemalt 4 aastat;  </w:t>
      </w:r>
    </w:p>
    <w:p w14:paraId="30F866A0" w14:textId="20C3E0B1" w:rsidR="002456BD" w:rsidRPr="008F0DCB" w:rsidRDefault="002456BD" w:rsidP="002456BD">
      <w:pPr>
        <w:jc w:val="both"/>
      </w:pPr>
      <w:r w:rsidRPr="008F0DCB">
        <w:t>5) 0,73, kui mootorsõiduki esmase registreerimise kuupäevast on Eesti liiklusregistris registreerimis</w:t>
      </w:r>
      <w:r w:rsidR="003F7693" w:rsidRPr="008F0DCB">
        <w:t>e</w:t>
      </w:r>
      <w:r w:rsidR="003F7693">
        <w:t xml:space="preserve"> kuupäevaks</w:t>
      </w:r>
      <w:r w:rsidRPr="008F0DCB">
        <w:t xml:space="preserve"> möödunud vähemalt 5 aastat;  </w:t>
      </w:r>
    </w:p>
    <w:p w14:paraId="4485D5FA" w14:textId="3E389405" w:rsidR="002456BD" w:rsidRPr="008F0DCB" w:rsidRDefault="002456BD" w:rsidP="002456BD">
      <w:pPr>
        <w:jc w:val="both"/>
      </w:pPr>
      <w:r w:rsidRPr="008F0DCB">
        <w:t>6) 0,68, kui mootorsõiduki esmase registreerimise kuupäevast on Eesti liiklusregistris registreerimis</w:t>
      </w:r>
      <w:r w:rsidR="003F7693" w:rsidRPr="008F0DCB">
        <w:t>e</w:t>
      </w:r>
      <w:r w:rsidR="003F7693">
        <w:t xml:space="preserve"> kuupäevaks</w:t>
      </w:r>
      <w:r w:rsidRPr="008F0DCB">
        <w:t xml:space="preserve"> möödunud vähemalt 6 aastat;  </w:t>
      </w:r>
    </w:p>
    <w:p w14:paraId="5D6EA718" w14:textId="3006E124" w:rsidR="002456BD" w:rsidRPr="008F0DCB" w:rsidRDefault="002456BD" w:rsidP="002456BD">
      <w:pPr>
        <w:jc w:val="both"/>
      </w:pPr>
      <w:r w:rsidRPr="008F0DCB">
        <w:t>7) 0,63, kui mootorsõiduki esmase registreerimise kuupäevast on Eesti liiklusregistris registreerimis</w:t>
      </w:r>
      <w:r w:rsidR="003F7693" w:rsidRPr="003F7693">
        <w:t xml:space="preserve"> </w:t>
      </w:r>
      <w:r w:rsidR="003F7693">
        <w:t>kuupäevaks</w:t>
      </w:r>
      <w:r w:rsidR="003F7693" w:rsidRPr="008F0DCB">
        <w:t xml:space="preserve"> </w:t>
      </w:r>
      <w:r w:rsidRPr="008F0DCB">
        <w:t>möödunud vähemalt 7 aastat;  </w:t>
      </w:r>
    </w:p>
    <w:p w14:paraId="790D244C" w14:textId="629559EE" w:rsidR="002456BD" w:rsidRPr="008F0DCB" w:rsidRDefault="002456BD" w:rsidP="002456BD">
      <w:pPr>
        <w:jc w:val="both"/>
      </w:pPr>
      <w:r w:rsidRPr="008F0DCB">
        <w:t>8) 0,57, kui mootorsõiduki esmase registreerimise kuupäevast on Eesti liiklusregistris registreerimis</w:t>
      </w:r>
      <w:r w:rsidR="003F7693" w:rsidRPr="008F0DCB">
        <w:t>e</w:t>
      </w:r>
      <w:r w:rsidR="003F7693">
        <w:t xml:space="preserve"> kuupäevaks</w:t>
      </w:r>
      <w:r w:rsidRPr="008F0DCB">
        <w:t xml:space="preserve"> möödunud vähemalt 8 aastat;  </w:t>
      </w:r>
    </w:p>
    <w:p w14:paraId="08367CFC" w14:textId="124CD7EF" w:rsidR="002456BD" w:rsidRPr="008F0DCB" w:rsidRDefault="002456BD" w:rsidP="002456BD">
      <w:pPr>
        <w:jc w:val="both"/>
      </w:pPr>
      <w:r w:rsidRPr="008F0DCB">
        <w:t>9) 0,52, kui mootorsõiduki esmase registreerimise kuupäevast on Eesti liiklusregistris registreerimise</w:t>
      </w:r>
      <w:r w:rsidR="003F7693" w:rsidRPr="003F7693">
        <w:t xml:space="preserve"> </w:t>
      </w:r>
      <w:r w:rsidR="003F7693">
        <w:t>kuupäevaks</w:t>
      </w:r>
      <w:r w:rsidRPr="008F0DCB">
        <w:t xml:space="preserve"> möödunud vähemalt 9 aastat;  </w:t>
      </w:r>
    </w:p>
    <w:p w14:paraId="2D658F50" w14:textId="125ECF6E" w:rsidR="002456BD" w:rsidRPr="008F0DCB" w:rsidRDefault="002456BD" w:rsidP="002456BD">
      <w:pPr>
        <w:jc w:val="both"/>
      </w:pPr>
      <w:r w:rsidRPr="008F0DCB">
        <w:t>10) 0,47, kui mootorsõiduki esmase registreerimise kuupäevast on Eesti liiklusregistris registreerimise</w:t>
      </w:r>
      <w:r w:rsidR="003F7693" w:rsidRPr="003F7693">
        <w:t xml:space="preserve"> </w:t>
      </w:r>
      <w:r w:rsidR="003F7693">
        <w:t>kuupäevaks</w:t>
      </w:r>
      <w:r w:rsidRPr="008F0DCB">
        <w:t xml:space="preserve"> möödunud vähemalt 10 aastat;  </w:t>
      </w:r>
    </w:p>
    <w:p w14:paraId="2C37B9A5" w14:textId="75487B91" w:rsidR="002456BD" w:rsidRPr="008F0DCB" w:rsidRDefault="002456BD" w:rsidP="002456BD">
      <w:pPr>
        <w:jc w:val="both"/>
      </w:pPr>
      <w:r w:rsidRPr="008F0DCB">
        <w:lastRenderedPageBreak/>
        <w:t>11) 0,41, kui mootorsõiduki esmase registreerimise kuupäevast on Eesti liiklusregistris registreerimise</w:t>
      </w:r>
      <w:r w:rsidR="003F7693" w:rsidRPr="003F7693">
        <w:t xml:space="preserve"> </w:t>
      </w:r>
      <w:r w:rsidR="003F7693">
        <w:t>kuupäevaks</w:t>
      </w:r>
      <w:r w:rsidRPr="008F0DCB">
        <w:t xml:space="preserve"> möödunud vähemalt 11 aastat;  </w:t>
      </w:r>
    </w:p>
    <w:p w14:paraId="70D9B0A7" w14:textId="784E5EB1" w:rsidR="002456BD" w:rsidRPr="008F0DCB" w:rsidRDefault="002456BD" w:rsidP="002456BD">
      <w:pPr>
        <w:jc w:val="both"/>
      </w:pPr>
      <w:r w:rsidRPr="008F0DCB">
        <w:t>12) 0,36, kui mootorsõiduki esmase registreerimise kuupäevast on Eesti liiklusregistris registreerimise</w:t>
      </w:r>
      <w:r w:rsidR="003F7693" w:rsidRPr="003F7693">
        <w:t xml:space="preserve"> </w:t>
      </w:r>
      <w:r w:rsidR="003F7693">
        <w:t>kuupäevaks</w:t>
      </w:r>
      <w:r w:rsidRPr="008F0DCB">
        <w:t xml:space="preserve"> möödunud vähemalt 12 aastat;  </w:t>
      </w:r>
    </w:p>
    <w:p w14:paraId="6A5ADBF8" w14:textId="308B67E4" w:rsidR="002456BD" w:rsidRPr="008F0DCB" w:rsidRDefault="002456BD" w:rsidP="002456BD">
      <w:pPr>
        <w:jc w:val="both"/>
      </w:pPr>
      <w:r w:rsidRPr="008F0DCB">
        <w:t>13) 0,31, kui mootorsõiduki esmase registreerimise kuupäevast on Eesti liiklusregistris registreerimise</w:t>
      </w:r>
      <w:r w:rsidR="003F7693" w:rsidRPr="003F7693">
        <w:t xml:space="preserve"> </w:t>
      </w:r>
      <w:r w:rsidR="003F7693">
        <w:t>kuupäevaks</w:t>
      </w:r>
      <w:r w:rsidRPr="008F0DCB">
        <w:t xml:space="preserve"> möödunud vähemalt 13 aastat;  </w:t>
      </w:r>
    </w:p>
    <w:p w14:paraId="3AB5A91D" w14:textId="2AB9CBE7" w:rsidR="002456BD" w:rsidRPr="008F0DCB" w:rsidRDefault="002456BD" w:rsidP="002456BD">
      <w:pPr>
        <w:jc w:val="both"/>
      </w:pPr>
      <w:r w:rsidRPr="008F0DCB">
        <w:t>14) 0,25, kui mootorsõiduki esmase registreerimise kuupäevast on Eesti liiklusregistris registreerimise</w:t>
      </w:r>
      <w:r w:rsidR="003F7693" w:rsidRPr="003F7693">
        <w:t xml:space="preserve"> </w:t>
      </w:r>
      <w:r w:rsidR="003F7693">
        <w:t>kuupäevaks</w:t>
      </w:r>
      <w:r w:rsidRPr="008F0DCB">
        <w:t xml:space="preserve"> möödunud vähemalt 14 aastat;  </w:t>
      </w:r>
    </w:p>
    <w:p w14:paraId="66258637" w14:textId="1EB4157E" w:rsidR="002456BD" w:rsidRPr="008F0DCB" w:rsidRDefault="002456BD" w:rsidP="002456BD">
      <w:pPr>
        <w:jc w:val="both"/>
      </w:pPr>
      <w:r w:rsidRPr="008F0DCB">
        <w:t>15) 0,20, kui mootorsõiduki esmase registreerimise kuupäevast on Eesti liiklusregistris registreerimise</w:t>
      </w:r>
      <w:r w:rsidR="003F7693" w:rsidRPr="003F7693">
        <w:t xml:space="preserve"> </w:t>
      </w:r>
      <w:r w:rsidR="003F7693">
        <w:t>kuupäevaks</w:t>
      </w:r>
      <w:r w:rsidRPr="008F0DCB">
        <w:t xml:space="preserve"> möödunud vähemalt 15 aastat.  </w:t>
      </w:r>
    </w:p>
    <w:p w14:paraId="1092F1FF" w14:textId="77777777" w:rsidR="00A92DA2" w:rsidRPr="008F0DCB" w:rsidRDefault="00A92DA2" w:rsidP="00A92DA2">
      <w:pPr>
        <w:jc w:val="both"/>
      </w:pPr>
    </w:p>
    <w:p w14:paraId="705A8665" w14:textId="594C6BF0" w:rsidR="00A92DA2" w:rsidRPr="008F0DCB" w:rsidRDefault="00A92DA2" w:rsidP="00A92DA2">
      <w:pPr>
        <w:jc w:val="both"/>
      </w:pPr>
      <w:r w:rsidRPr="008F0DCB">
        <w:t>(3) Registreerimistasu kordajat rakendatakse registreerimistasu summale, millest on lahutatud baasosa.</w:t>
      </w:r>
    </w:p>
    <w:p w14:paraId="5BE2CAD3" w14:textId="77777777" w:rsidR="00A92DA2" w:rsidRPr="008F0DCB" w:rsidRDefault="00A92DA2" w:rsidP="00A92DA2">
      <w:pPr>
        <w:jc w:val="both"/>
      </w:pPr>
    </w:p>
    <w:p w14:paraId="268BDD7E" w14:textId="63D5AE60" w:rsidR="00A92DA2" w:rsidRPr="008F0DCB" w:rsidRDefault="00A92DA2" w:rsidP="00A92DA2">
      <w:pPr>
        <w:jc w:val="both"/>
      </w:pPr>
      <w:r w:rsidRPr="008F0DCB">
        <w:t>(4) Registreerimistasu kordaja rakendamisel saadav summa ümardatakse sendi täpsusega.</w:t>
      </w:r>
    </w:p>
    <w:p w14:paraId="5EBCE045" w14:textId="77777777" w:rsidR="00A92DA2" w:rsidRPr="008F0DCB" w:rsidRDefault="00A92DA2" w:rsidP="00A92DA2">
      <w:pPr>
        <w:jc w:val="both"/>
      </w:pPr>
    </w:p>
    <w:p w14:paraId="0EF4AB6F" w14:textId="398378EF" w:rsidR="00A92DA2" w:rsidRPr="008F0DCB" w:rsidRDefault="00A92DA2" w:rsidP="00A92DA2">
      <w:pPr>
        <w:jc w:val="both"/>
        <w:rPr>
          <w:b/>
          <w:bCs/>
        </w:rPr>
      </w:pPr>
      <w:r w:rsidRPr="008F0DCB">
        <w:rPr>
          <w:b/>
          <w:bCs/>
        </w:rPr>
        <w:t>§ 190</w:t>
      </w:r>
      <w:r w:rsidRPr="008F0DCB">
        <w:rPr>
          <w:b/>
          <w:bCs/>
          <w:vertAlign w:val="superscript"/>
        </w:rPr>
        <w:t>2</w:t>
      </w:r>
      <w:r w:rsidR="00836298" w:rsidRPr="008F0DCB">
        <w:rPr>
          <w:b/>
          <w:bCs/>
          <w:vertAlign w:val="superscript"/>
        </w:rPr>
        <w:t>2</w:t>
      </w:r>
      <w:r w:rsidRPr="008F0DCB">
        <w:rPr>
          <w:b/>
          <w:bCs/>
        </w:rPr>
        <w:t xml:space="preserve">. </w:t>
      </w:r>
      <w:r w:rsidR="003F7693">
        <w:rPr>
          <w:b/>
          <w:bCs/>
        </w:rPr>
        <w:t>R</w:t>
      </w:r>
      <w:r w:rsidRPr="008F0DCB">
        <w:rPr>
          <w:b/>
          <w:bCs/>
        </w:rPr>
        <w:t>egistreerimistasu</w:t>
      </w:r>
      <w:r w:rsidR="003F7693">
        <w:rPr>
          <w:b/>
          <w:bCs/>
        </w:rPr>
        <w:t xml:space="preserve"> tasumise vabastus</w:t>
      </w:r>
    </w:p>
    <w:p w14:paraId="5B61782C" w14:textId="77777777" w:rsidR="00A92DA2" w:rsidRPr="008F0DCB" w:rsidRDefault="00A92DA2" w:rsidP="00A92DA2">
      <w:pPr>
        <w:jc w:val="both"/>
      </w:pPr>
    </w:p>
    <w:p w14:paraId="454C0853" w14:textId="01F977DD" w:rsidR="00A92DA2" w:rsidRPr="008F0DCB" w:rsidRDefault="00A92DA2" w:rsidP="00A92DA2">
      <w:pPr>
        <w:jc w:val="both"/>
      </w:pPr>
      <w:r w:rsidRPr="008F0DCB">
        <w:t>Registreerimistas</w:t>
      </w:r>
      <w:r w:rsidR="003F7693">
        <w:t>u ei tasuta</w:t>
      </w:r>
      <w:r w:rsidRPr="008F0DCB">
        <w:t>:</w:t>
      </w:r>
    </w:p>
    <w:p w14:paraId="10E837EA" w14:textId="4B7FDBA6" w:rsidR="00A92DA2" w:rsidRPr="008F0DCB" w:rsidRDefault="00A92DA2" w:rsidP="00A92DA2">
      <w:pPr>
        <w:jc w:val="both"/>
      </w:pPr>
      <w:r w:rsidRPr="008F0DCB">
        <w:t>1)</w:t>
      </w:r>
      <w:r w:rsidR="00FF5491" w:rsidRPr="008F0DCB">
        <w:t xml:space="preserve"> liiklusregistris alarmsõidukiks registreerit</w:t>
      </w:r>
      <w:r w:rsidR="00836298" w:rsidRPr="008F0DCB">
        <w:t>ava</w:t>
      </w:r>
      <w:r w:rsidR="003F7693">
        <w:t>l</w:t>
      </w:r>
      <w:r w:rsidR="00836298" w:rsidRPr="008F0DCB">
        <w:t>t</w:t>
      </w:r>
      <w:r w:rsidR="00FF5491" w:rsidRPr="008F0DCB">
        <w:t xml:space="preserve"> mootorsõiduki</w:t>
      </w:r>
      <w:r w:rsidR="003F7693">
        <w:t>l</w:t>
      </w:r>
      <w:r w:rsidR="00FF5491" w:rsidRPr="008F0DCB">
        <w:t>t</w:t>
      </w:r>
      <w:r w:rsidRPr="008F0DCB">
        <w:t>;</w:t>
      </w:r>
    </w:p>
    <w:p w14:paraId="37B5C4BB" w14:textId="1FBD488E" w:rsidR="00A92DA2" w:rsidRPr="008F0DCB" w:rsidRDefault="00A92DA2" w:rsidP="00A92DA2">
      <w:pPr>
        <w:jc w:val="both"/>
      </w:pPr>
      <w:r w:rsidRPr="008F0DCB">
        <w:t xml:space="preserve">2) </w:t>
      </w:r>
      <w:r w:rsidR="008F0DCB">
        <w:t>v</w:t>
      </w:r>
      <w:r w:rsidR="008F0DCB" w:rsidRPr="00597A3C">
        <w:t xml:space="preserve">älisriigi diplomaatilisele esindusele ja konsulaarasutusele, erimissioonile, Välisministeeriumi tunnustatud rahvusvahelise organisatsiooni esindusele või peakorterile, </w:t>
      </w:r>
      <w:r w:rsidR="008F0DCB">
        <w:t>Euroopa L</w:t>
      </w:r>
      <w:r w:rsidR="008F0DCB" w:rsidRPr="00597A3C">
        <w:t>iidu institutsioonile või liidu õiguse alusel asutatud ametile või asutusele, Eestisse akrediteeritud välisriigi diplomaatilisele esindajale ja konsulaarametnikule (välja arvatud aukonsul), erimissiooni ja rahvusvahelise organisatsiooni esindajale, samuti diplomaatilise esinduse, konsulaarasutuse ja erimissiooni haldustöötajale kuuluva</w:t>
      </w:r>
      <w:r w:rsidR="003F7693">
        <w:t>telt</w:t>
      </w:r>
      <w:r w:rsidR="008F0DCB" w:rsidRPr="00597A3C">
        <w:t xml:space="preserve"> mootorsõiduki</w:t>
      </w:r>
      <w:r w:rsidR="003F7693">
        <w:t>telt</w:t>
      </w:r>
      <w:r w:rsidR="008F0DCB">
        <w:t>;</w:t>
      </w:r>
    </w:p>
    <w:p w14:paraId="534900AA" w14:textId="3B95442E" w:rsidR="00A92DA2" w:rsidRPr="008F0DCB" w:rsidRDefault="00A92DA2" w:rsidP="00A92DA2">
      <w:pPr>
        <w:jc w:val="both"/>
      </w:pPr>
      <w:r w:rsidRPr="008F0DCB">
        <w:t>3) mootorsõiduki</w:t>
      </w:r>
      <w:r w:rsidR="003F7693">
        <w:t>l</w:t>
      </w:r>
      <w:r w:rsidRPr="008F0DCB">
        <w:t xml:space="preserve">t, mis on spetsiaalselt ümber ehitatud puuetega inimeste transpordiks või puuetega inimesele kasutamiseks. </w:t>
      </w:r>
    </w:p>
    <w:p w14:paraId="32AB6595" w14:textId="77777777" w:rsidR="00A92DA2" w:rsidRPr="008F0DCB" w:rsidRDefault="00A92DA2" w:rsidP="00A92DA2">
      <w:pPr>
        <w:jc w:val="both"/>
      </w:pPr>
    </w:p>
    <w:p w14:paraId="7464C736" w14:textId="30E97A43" w:rsidR="00A92DA2" w:rsidRPr="008F0DCB" w:rsidRDefault="00A92DA2" w:rsidP="00A92DA2">
      <w:pPr>
        <w:jc w:val="both"/>
        <w:rPr>
          <w:b/>
          <w:bCs/>
        </w:rPr>
      </w:pPr>
      <w:r w:rsidRPr="008F0DCB">
        <w:rPr>
          <w:b/>
          <w:bCs/>
        </w:rPr>
        <w:t>§ 190</w:t>
      </w:r>
      <w:r w:rsidRPr="008F0DCB">
        <w:rPr>
          <w:b/>
          <w:bCs/>
          <w:vertAlign w:val="superscript"/>
        </w:rPr>
        <w:t>2</w:t>
      </w:r>
      <w:r w:rsidR="00836298" w:rsidRPr="008F0DCB">
        <w:rPr>
          <w:b/>
          <w:bCs/>
          <w:vertAlign w:val="superscript"/>
        </w:rPr>
        <w:t>3</w:t>
      </w:r>
      <w:r w:rsidRPr="008F0DCB">
        <w:rPr>
          <w:b/>
          <w:bCs/>
        </w:rPr>
        <w:t>. Registreerimistasu andmete hoidmine</w:t>
      </w:r>
    </w:p>
    <w:p w14:paraId="593B6AC3" w14:textId="77777777" w:rsidR="00A92DA2" w:rsidRPr="008F0DCB" w:rsidRDefault="00A92DA2" w:rsidP="00A92DA2">
      <w:pPr>
        <w:jc w:val="both"/>
      </w:pPr>
    </w:p>
    <w:p w14:paraId="577B9654" w14:textId="3C98176E" w:rsidR="00A92DA2" w:rsidRPr="008F0DCB" w:rsidRDefault="00A92DA2" w:rsidP="00A92DA2">
      <w:pPr>
        <w:jc w:val="both"/>
      </w:pPr>
      <w:r w:rsidRPr="008F0DCB">
        <w:t>Andmeid registreerimistasu arv</w:t>
      </w:r>
      <w:r w:rsidR="003F7693">
        <w:t>utamise</w:t>
      </w:r>
      <w:r w:rsidRPr="008F0DCB">
        <w:t xml:space="preserve"> ja tasumise kohta hoitakse liiklusregistris.“</w:t>
      </w:r>
      <w:r w:rsidR="00836298" w:rsidRPr="008F0DCB">
        <w:t>.</w:t>
      </w:r>
    </w:p>
    <w:bookmarkEnd w:id="217"/>
    <w:p w14:paraId="366F2970" w14:textId="77777777" w:rsidR="002115CC" w:rsidRPr="008F0DCB" w:rsidRDefault="002115CC" w:rsidP="009F450C">
      <w:pPr>
        <w:jc w:val="both"/>
      </w:pPr>
    </w:p>
    <w:p w14:paraId="17EB8894" w14:textId="00315ECF" w:rsidR="002115CC" w:rsidRPr="008F0DCB" w:rsidRDefault="002115CC" w:rsidP="009F450C">
      <w:pPr>
        <w:jc w:val="both"/>
        <w:rPr>
          <w:b/>
          <w:bCs/>
        </w:rPr>
      </w:pPr>
      <w:r w:rsidRPr="008F0DCB">
        <w:rPr>
          <w:b/>
          <w:bCs/>
        </w:rPr>
        <w:t xml:space="preserve">§ </w:t>
      </w:r>
      <w:r w:rsidR="007F46A1" w:rsidRPr="008F0DCB">
        <w:rPr>
          <w:b/>
          <w:bCs/>
        </w:rPr>
        <w:t>19</w:t>
      </w:r>
      <w:r w:rsidRPr="008F0DCB">
        <w:rPr>
          <w:b/>
          <w:bCs/>
        </w:rPr>
        <w:t>. Maksukorralduse seaduse muutmine</w:t>
      </w:r>
    </w:p>
    <w:p w14:paraId="09DD3BCF" w14:textId="158E67D4" w:rsidR="002115CC" w:rsidRPr="008F0DCB" w:rsidRDefault="00DD4C3E" w:rsidP="009F450C">
      <w:pPr>
        <w:jc w:val="both"/>
      </w:pPr>
      <w:r w:rsidRPr="008F0DCB">
        <w:t>Maksukorralduse seaduses tehakse järgmised muudatused:</w:t>
      </w:r>
    </w:p>
    <w:p w14:paraId="128647E6" w14:textId="2BDB2112" w:rsidR="002115CC" w:rsidRPr="008F0DCB" w:rsidRDefault="00DD4C3E" w:rsidP="009F450C">
      <w:pPr>
        <w:jc w:val="both"/>
      </w:pPr>
      <w:r w:rsidRPr="008F0DCB">
        <w:rPr>
          <w:b/>
          <w:bCs/>
        </w:rPr>
        <w:t>1)</w:t>
      </w:r>
      <w:r w:rsidRPr="008F0DCB">
        <w:t xml:space="preserve"> paragrahvi</w:t>
      </w:r>
      <w:r w:rsidR="002115CC" w:rsidRPr="008F0DCB">
        <w:t xml:space="preserve"> 3 lõiget 2 täiendatakse punktiga 10 järgmises sõnastuses: </w:t>
      </w:r>
    </w:p>
    <w:p w14:paraId="136A955C" w14:textId="3478CCB5" w:rsidR="002115CC" w:rsidRPr="008F0DCB" w:rsidRDefault="002115CC" w:rsidP="009F450C">
      <w:pPr>
        <w:jc w:val="both"/>
      </w:pPr>
      <w:r w:rsidRPr="008F0DCB">
        <w:t>„10)</w:t>
      </w:r>
      <w:r w:rsidR="00E72970" w:rsidRPr="008F0DCB">
        <w:t xml:space="preserve"> </w:t>
      </w:r>
      <w:r w:rsidR="00CE6EBA" w:rsidRPr="008F0DCB">
        <w:rPr>
          <w:rFonts w:cs="Times New Roman"/>
          <w:szCs w:val="24"/>
        </w:rPr>
        <w:t>mootorsõiduki</w:t>
      </w:r>
      <w:r w:rsidRPr="008F0DCB">
        <w:t>maks.“</w:t>
      </w:r>
      <w:r w:rsidR="00DD4C3E" w:rsidRPr="008F0DCB">
        <w:t>;</w:t>
      </w:r>
    </w:p>
    <w:p w14:paraId="2C2A5C3D" w14:textId="4528786B" w:rsidR="00E72970" w:rsidRDefault="00E72970" w:rsidP="009F450C">
      <w:pPr>
        <w:jc w:val="both"/>
      </w:pPr>
    </w:p>
    <w:p w14:paraId="3CA0893F" w14:textId="4DD7BA72" w:rsidR="0058425D" w:rsidRDefault="00780E5B" w:rsidP="009F450C">
      <w:pPr>
        <w:jc w:val="both"/>
      </w:pPr>
      <w:bookmarkStart w:id="327" w:name="_Hlk152095640"/>
      <w:r w:rsidRPr="00780E5B">
        <w:rPr>
          <w:b/>
          <w:bCs/>
        </w:rPr>
        <w:t>2)</w:t>
      </w:r>
      <w:r>
        <w:t xml:space="preserve"> paragrahvi 29 punkti 23 täiendatakse pärast sõna „maamaksuteadete“ sõnadega „ja mootorsõidukimaksuteadete“;</w:t>
      </w:r>
    </w:p>
    <w:bookmarkEnd w:id="327"/>
    <w:p w14:paraId="7BE2C18F" w14:textId="77777777" w:rsidR="0058425D" w:rsidRPr="008F0DCB" w:rsidRDefault="0058425D" w:rsidP="009F450C">
      <w:pPr>
        <w:jc w:val="both"/>
      </w:pPr>
    </w:p>
    <w:p w14:paraId="69806C66" w14:textId="19D41ADA" w:rsidR="00E72970" w:rsidRPr="008F0DCB" w:rsidRDefault="0058425D" w:rsidP="009F450C">
      <w:pPr>
        <w:jc w:val="both"/>
      </w:pPr>
      <w:r>
        <w:rPr>
          <w:b/>
          <w:bCs/>
        </w:rPr>
        <w:t>3</w:t>
      </w:r>
      <w:r w:rsidR="00E72970" w:rsidRPr="008F0DCB">
        <w:rPr>
          <w:b/>
          <w:bCs/>
        </w:rPr>
        <w:t>)</w:t>
      </w:r>
      <w:r w:rsidR="00E72970" w:rsidRPr="008F0DCB">
        <w:t xml:space="preserve"> </w:t>
      </w:r>
      <w:r w:rsidR="00DD4C3E" w:rsidRPr="008F0DCB">
        <w:t>paragrahvi</w:t>
      </w:r>
      <w:r w:rsidR="00E72970" w:rsidRPr="008F0DCB">
        <w:t xml:space="preserve"> </w:t>
      </w:r>
      <w:r w:rsidR="00E23B10" w:rsidRPr="008F0DCB">
        <w:t>105</w:t>
      </w:r>
      <w:r w:rsidR="00E72970" w:rsidRPr="008F0DCB">
        <w:t xml:space="preserve"> lõi</w:t>
      </w:r>
      <w:r w:rsidR="00393D18" w:rsidRPr="008F0DCB">
        <w:t>ke 6 punktid 6</w:t>
      </w:r>
      <w:r w:rsidR="00393D18" w:rsidRPr="008F0DCB">
        <w:rPr>
          <w:vertAlign w:val="superscript"/>
        </w:rPr>
        <w:t>1</w:t>
      </w:r>
      <w:r w:rsidR="00393D18" w:rsidRPr="008F0DCB">
        <w:t>–6</w:t>
      </w:r>
      <w:r w:rsidR="00393D18" w:rsidRPr="008F0DCB">
        <w:rPr>
          <w:vertAlign w:val="superscript"/>
        </w:rPr>
        <w:t>5</w:t>
      </w:r>
      <w:r w:rsidR="00393D18" w:rsidRPr="008F0DCB">
        <w:t xml:space="preserve"> loetakse punktideks 6</w:t>
      </w:r>
      <w:r w:rsidR="00393D18" w:rsidRPr="008F0DCB">
        <w:rPr>
          <w:vertAlign w:val="superscript"/>
        </w:rPr>
        <w:t>2</w:t>
      </w:r>
      <w:r w:rsidR="00393D18" w:rsidRPr="008F0DCB">
        <w:t>–6</w:t>
      </w:r>
      <w:r w:rsidR="00393D18" w:rsidRPr="008F0DCB">
        <w:rPr>
          <w:vertAlign w:val="superscript"/>
        </w:rPr>
        <w:t>6</w:t>
      </w:r>
      <w:r w:rsidR="00393D18" w:rsidRPr="008F0DCB">
        <w:t xml:space="preserve"> ja lõiget täiendatakse punktiga 6</w:t>
      </w:r>
      <w:r w:rsidR="00393D18" w:rsidRPr="00403D73">
        <w:rPr>
          <w:vertAlign w:val="superscript"/>
        </w:rPr>
        <w:t>1</w:t>
      </w:r>
      <w:r w:rsidR="00393D18" w:rsidRPr="008F0DCB">
        <w:t xml:space="preserve"> järgmises sõnastuses:</w:t>
      </w:r>
    </w:p>
    <w:p w14:paraId="7B26F1F6" w14:textId="5FB90E41" w:rsidR="00393D18" w:rsidRPr="008F0DCB" w:rsidRDefault="00393D18" w:rsidP="009F450C">
      <w:pPr>
        <w:jc w:val="both"/>
      </w:pPr>
      <w:r w:rsidRPr="008F0DCB">
        <w:t>„6</w:t>
      </w:r>
      <w:r w:rsidRPr="008F0DCB">
        <w:rPr>
          <w:vertAlign w:val="superscript"/>
        </w:rPr>
        <w:t>1</w:t>
      </w:r>
      <w:r w:rsidRPr="008F0DCB">
        <w:t xml:space="preserve">) </w:t>
      </w:r>
      <w:r w:rsidR="00CE6EBA" w:rsidRPr="008F0DCB">
        <w:rPr>
          <w:rFonts w:cs="Times New Roman"/>
          <w:szCs w:val="24"/>
        </w:rPr>
        <w:t>mootorsõiduki</w:t>
      </w:r>
      <w:r w:rsidRPr="008F0DCB">
        <w:t>maks;“.</w:t>
      </w:r>
    </w:p>
    <w:p w14:paraId="5DE1C0FD" w14:textId="21B32ACE" w:rsidR="00EC78B9" w:rsidRPr="008F0DCB" w:rsidRDefault="00EC78B9" w:rsidP="009F450C">
      <w:pPr>
        <w:jc w:val="both"/>
      </w:pPr>
    </w:p>
    <w:p w14:paraId="717DDF66" w14:textId="34C0506F" w:rsidR="00EC78B9" w:rsidRPr="008F0DCB" w:rsidRDefault="00EC78B9" w:rsidP="009F450C">
      <w:pPr>
        <w:jc w:val="both"/>
        <w:rPr>
          <w:b/>
          <w:bCs/>
        </w:rPr>
      </w:pPr>
      <w:bookmarkStart w:id="328" w:name="_Hlk152053511"/>
      <w:r w:rsidRPr="008F0DCB">
        <w:rPr>
          <w:b/>
          <w:bCs/>
        </w:rPr>
        <w:t>§ 20. Riigilõivuseaduse muutmine</w:t>
      </w:r>
    </w:p>
    <w:p w14:paraId="5D9D32E5" w14:textId="1623081F" w:rsidR="009F450C" w:rsidRPr="008F0DCB" w:rsidRDefault="00EC78B9" w:rsidP="009F450C">
      <w:pPr>
        <w:jc w:val="both"/>
      </w:pPr>
      <w:r w:rsidRPr="008F0DCB">
        <w:t>Riigilõivuseaduse</w:t>
      </w:r>
      <w:r w:rsidR="003B499B" w:rsidRPr="008F0DCB">
        <w:t xml:space="preserve"> </w:t>
      </w:r>
      <w:r w:rsidR="00DB577C">
        <w:t xml:space="preserve">§ </w:t>
      </w:r>
      <w:r w:rsidR="009F450C" w:rsidRPr="008F0DCB">
        <w:t>142</w:t>
      </w:r>
      <w:r w:rsidR="009F450C" w:rsidRPr="008F0DCB">
        <w:rPr>
          <w:vertAlign w:val="superscript"/>
        </w:rPr>
        <w:t>72</w:t>
      </w:r>
      <w:r w:rsidR="009F450C" w:rsidRPr="008F0DCB">
        <w:t xml:space="preserve"> lõi</w:t>
      </w:r>
      <w:r w:rsidR="00822510" w:rsidRPr="008F0DCB">
        <w:t xml:space="preserve">ge 1 </w:t>
      </w:r>
      <w:r w:rsidR="009F450C" w:rsidRPr="008F0DCB">
        <w:t xml:space="preserve">muudetakse </w:t>
      </w:r>
      <w:del w:id="329" w:author="Kärt Voor" w:date="2023-12-04T11:16:00Z">
        <w:r w:rsidR="009F450C" w:rsidRPr="008F0DCB" w:rsidDel="00082E6B">
          <w:delText xml:space="preserve">ning </w:delText>
        </w:r>
      </w:del>
      <w:ins w:id="330" w:author="Kärt Voor" w:date="2023-12-04T11:16:00Z">
        <w:r w:rsidR="00082E6B">
          <w:t>ja</w:t>
        </w:r>
        <w:r w:rsidR="00082E6B" w:rsidRPr="008F0DCB">
          <w:t xml:space="preserve"> </w:t>
        </w:r>
      </w:ins>
      <w:r w:rsidR="009F450C" w:rsidRPr="008F0DCB">
        <w:t>sõnastatakse järgmiselt:</w:t>
      </w:r>
    </w:p>
    <w:p w14:paraId="72B65554" w14:textId="77777777" w:rsidR="009F450C" w:rsidRPr="008F0DCB" w:rsidRDefault="009F450C" w:rsidP="009F450C">
      <w:pPr>
        <w:jc w:val="both"/>
      </w:pPr>
    </w:p>
    <w:p w14:paraId="57F4650F" w14:textId="0A4A1F46" w:rsidR="009F450C" w:rsidRPr="008F0DCB" w:rsidRDefault="009F450C" w:rsidP="009F450C">
      <w:pPr>
        <w:jc w:val="both"/>
      </w:pPr>
      <w:r w:rsidRPr="008F0DCB">
        <w:t xml:space="preserve">„(1) Sõiduki, välja arvatud mopeed, kuni 3500-kilogrammine täismassiga haagis ja </w:t>
      </w:r>
      <w:commentRangeStart w:id="331"/>
      <w:r w:rsidRPr="008F0DCB">
        <w:t>liiklusseaduse §-s 190</w:t>
      </w:r>
      <w:r w:rsidRPr="008F0DCB">
        <w:rPr>
          <w:vertAlign w:val="superscript"/>
        </w:rPr>
        <w:t>14</w:t>
      </w:r>
      <w:r w:rsidRPr="008F0DCB">
        <w:t xml:space="preserve"> </w:t>
      </w:r>
      <w:commentRangeEnd w:id="331"/>
      <w:r w:rsidR="00082E6B">
        <w:rPr>
          <w:rStyle w:val="Kommentaariviide"/>
        </w:rPr>
        <w:commentReference w:id="331"/>
      </w:r>
      <w:r w:rsidRPr="008F0DCB">
        <w:t>nimetatud sõiduk, registreerimise eest tasutakse riigilõivu 130 eurot.</w:t>
      </w:r>
      <w:r w:rsidR="003B499B" w:rsidRPr="008F0DCB">
        <w:t>“.</w:t>
      </w:r>
    </w:p>
    <w:bookmarkEnd w:id="328"/>
    <w:p w14:paraId="4FB35542" w14:textId="77777777" w:rsidR="002115CC" w:rsidRPr="008F0DCB" w:rsidRDefault="002115CC" w:rsidP="009F450C">
      <w:pPr>
        <w:jc w:val="both"/>
      </w:pPr>
    </w:p>
    <w:p w14:paraId="2ED4ADEC" w14:textId="5BBAF34C" w:rsidR="002115CC" w:rsidRPr="008F0DCB" w:rsidRDefault="001C7C19" w:rsidP="009F450C">
      <w:pPr>
        <w:jc w:val="center"/>
        <w:rPr>
          <w:b/>
          <w:bCs/>
        </w:rPr>
      </w:pPr>
      <w:r w:rsidRPr="008F0DCB">
        <w:rPr>
          <w:b/>
          <w:bCs/>
        </w:rPr>
        <w:t>2</w:t>
      </w:r>
      <w:r w:rsidR="002115CC" w:rsidRPr="008F0DCB">
        <w:rPr>
          <w:b/>
          <w:bCs/>
        </w:rPr>
        <w:t>. jagu</w:t>
      </w:r>
    </w:p>
    <w:p w14:paraId="16B7E6D4" w14:textId="49FE05F0" w:rsidR="002115CC" w:rsidRPr="008F0DCB" w:rsidRDefault="002115CC" w:rsidP="009F450C">
      <w:pPr>
        <w:jc w:val="center"/>
        <w:rPr>
          <w:b/>
          <w:bCs/>
        </w:rPr>
      </w:pPr>
      <w:r w:rsidRPr="008F0DCB">
        <w:rPr>
          <w:b/>
          <w:bCs/>
        </w:rPr>
        <w:t>Seaduse jõustumine</w:t>
      </w:r>
    </w:p>
    <w:p w14:paraId="7819E1A8" w14:textId="77777777" w:rsidR="002115CC" w:rsidRPr="008F0DCB" w:rsidRDefault="002115CC" w:rsidP="009F450C">
      <w:pPr>
        <w:jc w:val="both"/>
      </w:pPr>
    </w:p>
    <w:p w14:paraId="5015072B" w14:textId="406E951F" w:rsidR="00C17EEA" w:rsidRPr="008F0DCB" w:rsidRDefault="00C17EEA" w:rsidP="009F450C">
      <w:pPr>
        <w:jc w:val="both"/>
        <w:rPr>
          <w:b/>
        </w:rPr>
      </w:pPr>
      <w:bookmarkStart w:id="333" w:name="_Hlk145659834"/>
      <w:r w:rsidRPr="008F0DCB">
        <w:rPr>
          <w:b/>
        </w:rPr>
        <w:t xml:space="preserve">§ </w:t>
      </w:r>
      <w:r w:rsidR="007F46A1" w:rsidRPr="008F0DCB">
        <w:rPr>
          <w:b/>
        </w:rPr>
        <w:t>2</w:t>
      </w:r>
      <w:r w:rsidR="00EC78B9" w:rsidRPr="008F0DCB">
        <w:rPr>
          <w:b/>
        </w:rPr>
        <w:t>1</w:t>
      </w:r>
      <w:r w:rsidRPr="008F0DCB">
        <w:rPr>
          <w:b/>
        </w:rPr>
        <w:t>. Seaduse jõustumine</w:t>
      </w:r>
    </w:p>
    <w:bookmarkEnd w:id="333"/>
    <w:p w14:paraId="2D16A627" w14:textId="58F0E6FB" w:rsidR="00C17EEA" w:rsidRPr="008F0DCB" w:rsidRDefault="00C17EEA" w:rsidP="009F450C">
      <w:pPr>
        <w:jc w:val="both"/>
      </w:pPr>
    </w:p>
    <w:p w14:paraId="2CDA0998" w14:textId="7D599796" w:rsidR="00C17EEA" w:rsidRPr="008F0DCB" w:rsidRDefault="00C17EEA" w:rsidP="009F450C">
      <w:pPr>
        <w:jc w:val="both"/>
      </w:pPr>
      <w:r w:rsidRPr="008F0DCB">
        <w:t>(1) Käesolev seadus jõustub 202</w:t>
      </w:r>
      <w:r w:rsidR="006008F1" w:rsidRPr="008F0DCB">
        <w:t>5. aasta 1. jaanuaril.</w:t>
      </w:r>
    </w:p>
    <w:p w14:paraId="5042F5F1" w14:textId="33E1EC2D" w:rsidR="00C17EEA" w:rsidRPr="008F0DCB" w:rsidRDefault="00C17EEA" w:rsidP="009F450C">
      <w:pPr>
        <w:jc w:val="both"/>
      </w:pPr>
    </w:p>
    <w:p w14:paraId="7D2E5B14" w14:textId="367DFF2C" w:rsidR="00C17EEA" w:rsidRPr="008F0DCB" w:rsidRDefault="00C17EEA" w:rsidP="009F450C">
      <w:pPr>
        <w:jc w:val="both"/>
      </w:pPr>
      <w:r w:rsidRPr="008F0DCB">
        <w:t xml:space="preserve">(2) Käesoleva </w:t>
      </w:r>
      <w:bookmarkStart w:id="334" w:name="_Hlk147604689"/>
      <w:r w:rsidRPr="008F0DCB">
        <w:t xml:space="preserve">seaduse § </w:t>
      </w:r>
      <w:r w:rsidR="00730E64" w:rsidRPr="008F0DCB">
        <w:t>3</w:t>
      </w:r>
      <w:r w:rsidRPr="008F0DCB">
        <w:t xml:space="preserve"> </w:t>
      </w:r>
      <w:r w:rsidR="00DE5999" w:rsidRPr="008F0DCB">
        <w:t>punkt</w:t>
      </w:r>
      <w:r w:rsidR="00776C31" w:rsidRPr="008F0DCB">
        <w:t xml:space="preserve"> 2 </w:t>
      </w:r>
      <w:r w:rsidRPr="008F0DCB">
        <w:t>jõustub</w:t>
      </w:r>
      <w:r w:rsidR="00605D4E" w:rsidRPr="008F0DCB">
        <w:t xml:space="preserve"> </w:t>
      </w:r>
      <w:r w:rsidR="00776C31" w:rsidRPr="008F0DCB">
        <w:t>202</w:t>
      </w:r>
      <w:r w:rsidR="006008F1" w:rsidRPr="008F0DCB">
        <w:t>7</w:t>
      </w:r>
      <w:r w:rsidR="0097113D" w:rsidRPr="008F0DCB">
        <w:t>.</w:t>
      </w:r>
      <w:r w:rsidR="00776C31" w:rsidRPr="008F0DCB">
        <w:t xml:space="preserve"> aasta 1. j</w:t>
      </w:r>
      <w:r w:rsidR="006008F1" w:rsidRPr="008F0DCB">
        <w:t>aanuaril</w:t>
      </w:r>
      <w:r w:rsidR="00776C31" w:rsidRPr="008F0DCB">
        <w:t>.</w:t>
      </w:r>
      <w:bookmarkEnd w:id="334"/>
    </w:p>
    <w:p w14:paraId="10CA82D0" w14:textId="44090CE6" w:rsidR="00CD3406" w:rsidRPr="008F0DCB" w:rsidRDefault="00CD3406" w:rsidP="009F450C">
      <w:pPr>
        <w:jc w:val="both"/>
      </w:pPr>
    </w:p>
    <w:p w14:paraId="2A40BB42" w14:textId="105C9571" w:rsidR="00CD3406" w:rsidRPr="008F0DCB" w:rsidRDefault="00CD3406" w:rsidP="00252541"/>
    <w:p w14:paraId="4ADDC7F2" w14:textId="394C7C16" w:rsidR="00CD3406" w:rsidRPr="008F0DCB" w:rsidRDefault="00CD3406" w:rsidP="00252541"/>
    <w:p w14:paraId="4C1F0133" w14:textId="77777777" w:rsidR="00CD3406" w:rsidRPr="008F0DCB" w:rsidRDefault="00CD3406" w:rsidP="00CD3406"/>
    <w:p w14:paraId="5C7DE3AF" w14:textId="77777777" w:rsidR="00CD3406" w:rsidRPr="008F0DCB" w:rsidRDefault="00CD3406" w:rsidP="00CD3406"/>
    <w:p w14:paraId="64948877" w14:textId="77777777" w:rsidR="00CD3406" w:rsidRPr="008F0DCB" w:rsidRDefault="00CD3406" w:rsidP="00CD3406">
      <w:r w:rsidRPr="008F0DCB">
        <w:t xml:space="preserve">Lauri </w:t>
      </w:r>
      <w:proofErr w:type="spellStart"/>
      <w:r w:rsidRPr="008F0DCB">
        <w:t>Hussar</w:t>
      </w:r>
      <w:proofErr w:type="spellEnd"/>
    </w:p>
    <w:p w14:paraId="3144198B" w14:textId="77777777" w:rsidR="00CD3406" w:rsidRPr="008F0DCB" w:rsidRDefault="00CD3406" w:rsidP="00CD3406">
      <w:r w:rsidRPr="008F0DCB">
        <w:t>Riigikogu esimees</w:t>
      </w:r>
    </w:p>
    <w:p w14:paraId="1C94BAF2" w14:textId="77777777" w:rsidR="00CD3406" w:rsidRPr="008F0DCB" w:rsidRDefault="00CD3406" w:rsidP="00CD3406"/>
    <w:p w14:paraId="10D49A67" w14:textId="77777777" w:rsidR="00CD3406" w:rsidRPr="008F0DCB" w:rsidRDefault="00CD3406" w:rsidP="00CD3406">
      <w:pPr>
        <w:pBdr>
          <w:bottom w:val="single" w:sz="12" w:space="1" w:color="auto"/>
        </w:pBdr>
      </w:pPr>
      <w:r w:rsidRPr="008F0DCB">
        <w:t>Tallinn,             2023</w:t>
      </w:r>
    </w:p>
    <w:p w14:paraId="473415A5" w14:textId="77777777" w:rsidR="00CD3406" w:rsidRPr="008F0DCB" w:rsidRDefault="00CD3406" w:rsidP="00CD3406">
      <w:r w:rsidRPr="008F0DCB">
        <w:t xml:space="preserve">Algatab Vabariigi Valitsus </w:t>
      </w:r>
    </w:p>
    <w:p w14:paraId="342F2592" w14:textId="77777777" w:rsidR="00CD3406" w:rsidRPr="008F0DCB" w:rsidRDefault="00CD3406" w:rsidP="00CD3406"/>
    <w:p w14:paraId="0FC12896" w14:textId="77777777" w:rsidR="00CD3406" w:rsidRPr="008F0DCB" w:rsidRDefault="00CD3406" w:rsidP="00CD3406">
      <w:r w:rsidRPr="008F0DCB">
        <w:t>(allkirjastatud digitaalselt)</w:t>
      </w:r>
    </w:p>
    <w:p w14:paraId="4641246B" w14:textId="77777777" w:rsidR="00CD3406" w:rsidRPr="008F0DCB" w:rsidRDefault="00CD3406" w:rsidP="00252541"/>
    <w:sectPr w:rsidR="00CD3406" w:rsidRPr="008F0DCB">
      <w:headerReference w:type="default" r:id="rId11"/>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Mari Koik" w:date="2023-12-03T14:42:00Z" w:initials="MK">
    <w:p w14:paraId="0345BA87" w14:textId="51C9E900" w:rsidR="00892D5A" w:rsidRDefault="00892D5A" w:rsidP="00F219C6">
      <w:pPr>
        <w:pStyle w:val="Kommentaaritekst"/>
      </w:pPr>
      <w:r>
        <w:rPr>
          <w:rStyle w:val="Kommentaariviide"/>
        </w:rPr>
        <w:annotationRef/>
      </w:r>
      <w:r>
        <w:t>ühtlus</w:t>
      </w:r>
    </w:p>
  </w:comment>
  <w:comment w:id="23" w:author="Kärt Voor" w:date="2023-12-04T10:27:00Z" w:initials="KV">
    <w:p w14:paraId="33B03E06" w14:textId="2B6E978E" w:rsidR="00A050E4" w:rsidRDefault="00A050E4">
      <w:pPr>
        <w:pStyle w:val="Kommentaaritekst"/>
      </w:pPr>
      <w:r>
        <w:rPr>
          <w:rStyle w:val="Kommentaariviide"/>
        </w:rPr>
        <w:annotationRef/>
      </w:r>
      <w:r>
        <w:t>Kuivõrd „ülejäänud osa“ ongi 50%, siis sellest lähtuvalt tehtud sõnastusettepanek.</w:t>
      </w:r>
    </w:p>
  </w:comment>
  <w:comment w:id="34" w:author="Kärt Voor" w:date="2023-12-04T10:28:00Z" w:initials="KV">
    <w:p w14:paraId="4CB8F5C2" w14:textId="08372352" w:rsidR="00A050E4" w:rsidRDefault="00A050E4">
      <w:pPr>
        <w:pStyle w:val="Kommentaaritekst"/>
      </w:pPr>
      <w:r>
        <w:rPr>
          <w:rStyle w:val="Kommentaariviide"/>
        </w:rPr>
        <w:annotationRef/>
      </w:r>
      <w:r>
        <w:t>Meie ettepanekust tulenevalt on viidatus nüüd üks lause. Palume EN parandada.</w:t>
      </w:r>
    </w:p>
  </w:comment>
  <w:comment w:id="35" w:author="Mari Koik" w:date="2023-12-03T14:45:00Z" w:initials="MK">
    <w:p w14:paraId="7AECC7D0" w14:textId="77777777" w:rsidR="00892D5A" w:rsidRDefault="00892D5A" w:rsidP="00A5460F">
      <w:pPr>
        <w:pStyle w:val="Kommentaaritekst"/>
      </w:pPr>
      <w:r>
        <w:rPr>
          <w:rStyle w:val="Kommentaariviide"/>
        </w:rPr>
        <w:annotationRef/>
      </w:r>
      <w:r>
        <w:t>Ühtlustasin sõnastuse lõikega 1.</w:t>
      </w:r>
    </w:p>
  </w:comment>
  <w:comment w:id="52" w:author="Kärt Voor" w:date="2023-12-04T10:31:00Z" w:initials="KV">
    <w:p w14:paraId="3E7F4D24" w14:textId="77777777" w:rsidR="00534046" w:rsidRDefault="00534046">
      <w:pPr>
        <w:pStyle w:val="Kommentaaritekst"/>
      </w:pPr>
      <w:r>
        <w:rPr>
          <w:rStyle w:val="Kommentaariviide"/>
        </w:rPr>
        <w:annotationRef/>
      </w:r>
      <w:r>
        <w:t>Esitame uuesti märkuse:</w:t>
      </w:r>
    </w:p>
    <w:p w14:paraId="27805C28" w14:textId="77777777" w:rsidR="00534046" w:rsidRDefault="00534046">
      <w:pPr>
        <w:pStyle w:val="Kommentaaritekst"/>
      </w:pPr>
    </w:p>
    <w:p w14:paraId="1AD9B917" w14:textId="77777777" w:rsidR="00534046" w:rsidRDefault="00534046" w:rsidP="00534046">
      <w:pPr>
        <w:pStyle w:val="Kommentaaritekst"/>
      </w:pPr>
      <w:r>
        <w:t>Palume SK-s põhjendada, miks ei pea maksuteadet allkirjastama. Kui siinkohal kohaldub MKS § 46</w:t>
      </w:r>
      <w:r w:rsidRPr="00EA7F03">
        <w:rPr>
          <w:vertAlign w:val="superscript"/>
        </w:rPr>
        <w:t>2</w:t>
      </w:r>
      <w:r>
        <w:t xml:space="preserve">, siis tuleb lg 2 välja jätta. </w:t>
      </w:r>
    </w:p>
    <w:p w14:paraId="2D9E676C" w14:textId="77777777" w:rsidR="00534046" w:rsidRDefault="00534046" w:rsidP="00534046">
      <w:pPr>
        <w:pStyle w:val="Kommentaaritekst"/>
      </w:pPr>
    </w:p>
    <w:p w14:paraId="30F25953" w14:textId="77777777" w:rsidR="00534046" w:rsidRDefault="00534046" w:rsidP="00534046">
      <w:pPr>
        <w:pStyle w:val="Pealkiri3"/>
        <w:shd w:val="clear" w:color="auto" w:fill="FFFFFF"/>
        <w:spacing w:before="0" w:beforeAutospacing="0" w:after="0" w:afterAutospacing="0"/>
        <w:rPr>
          <w:rFonts w:ascii="Arial" w:hAnsi="Arial" w:cs="Arial"/>
          <w:color w:val="000000"/>
          <w:sz w:val="21"/>
          <w:szCs w:val="21"/>
        </w:rPr>
      </w:pPr>
      <w:r>
        <w:rPr>
          <w:rStyle w:val="Tugev"/>
          <w:rFonts w:ascii="Arial" w:hAnsi="Arial" w:cs="Arial"/>
          <w:b/>
          <w:bCs/>
          <w:color w:val="000000"/>
          <w:sz w:val="21"/>
          <w:szCs w:val="21"/>
          <w:bdr w:val="none" w:sz="0" w:space="0" w:color="auto" w:frame="1"/>
        </w:rPr>
        <w:t>MKS § 46</w:t>
      </w:r>
      <w:r>
        <w:rPr>
          <w:rStyle w:val="Tugev"/>
          <w:rFonts w:ascii="Arial" w:hAnsi="Arial" w:cs="Arial"/>
          <w:b/>
          <w:bCs/>
          <w:color w:val="000000"/>
          <w:sz w:val="21"/>
          <w:szCs w:val="21"/>
          <w:bdr w:val="none" w:sz="0" w:space="0" w:color="auto" w:frame="1"/>
          <w:vertAlign w:val="superscript"/>
        </w:rPr>
        <w:t>2</w:t>
      </w:r>
      <w:r>
        <w:rPr>
          <w:rStyle w:val="Tugev"/>
          <w:rFonts w:ascii="Arial" w:hAnsi="Arial" w:cs="Arial"/>
          <w:b/>
          <w:bCs/>
          <w:color w:val="000000"/>
          <w:sz w:val="21"/>
          <w:szCs w:val="21"/>
          <w:bdr w:val="none" w:sz="0" w:space="0" w:color="auto" w:frame="1"/>
        </w:rPr>
        <w:t>. </w:t>
      </w:r>
      <w:bookmarkStart w:id="53" w:name="para46b2"/>
      <w:r>
        <w:rPr>
          <w:rFonts w:ascii="Arial" w:hAnsi="Arial" w:cs="Arial"/>
          <w:color w:val="0061AA"/>
          <w:sz w:val="21"/>
          <w:szCs w:val="21"/>
          <w:bdr w:val="none" w:sz="0" w:space="0" w:color="auto" w:frame="1"/>
        </w:rPr>
        <w:t>  </w:t>
      </w:r>
      <w:bookmarkEnd w:id="53"/>
      <w:r>
        <w:rPr>
          <w:rFonts w:ascii="Arial" w:hAnsi="Arial" w:cs="Arial"/>
          <w:color w:val="000000"/>
          <w:sz w:val="21"/>
          <w:szCs w:val="21"/>
        </w:rPr>
        <w:t>Automaatsed haldusaktid ja dokumendid</w:t>
      </w:r>
    </w:p>
    <w:p w14:paraId="5C599CBE" w14:textId="77777777" w:rsidR="00534046" w:rsidRDefault="00534046" w:rsidP="00534046">
      <w:pPr>
        <w:pStyle w:val="Normaallaadveeb"/>
        <w:shd w:val="clear" w:color="auto" w:fill="FFFFFF"/>
        <w:spacing w:before="0" w:beforeAutospacing="0" w:after="0" w:afterAutospacing="0"/>
        <w:rPr>
          <w:rFonts w:ascii="Arial" w:hAnsi="Arial" w:cs="Arial"/>
          <w:color w:val="202020"/>
          <w:sz w:val="21"/>
          <w:szCs w:val="21"/>
        </w:rPr>
      </w:pPr>
      <w:bookmarkStart w:id="54" w:name="para46b2lg1"/>
      <w:r>
        <w:rPr>
          <w:rFonts w:ascii="Arial" w:hAnsi="Arial" w:cs="Arial"/>
          <w:color w:val="0061AA"/>
          <w:sz w:val="21"/>
          <w:szCs w:val="21"/>
          <w:bdr w:val="none" w:sz="0" w:space="0" w:color="auto" w:frame="1"/>
        </w:rPr>
        <w:t>  </w:t>
      </w:r>
      <w:bookmarkEnd w:id="54"/>
      <w:r>
        <w:rPr>
          <w:rFonts w:ascii="Arial" w:hAnsi="Arial" w:cs="Arial"/>
          <w:color w:val="202020"/>
          <w:sz w:val="21"/>
          <w:szCs w:val="21"/>
        </w:rPr>
        <w:t>(1) Riiklike maksude maksuhaldur võib anda haldusakti ja dokumendi automatiseeritult, ilma maksuhalduri ametniku vahetu sekkumiseta (edaspidi </w:t>
      </w:r>
      <w:r>
        <w:rPr>
          <w:rFonts w:ascii="Arial" w:hAnsi="Arial" w:cs="Arial"/>
          <w:i/>
          <w:iCs/>
          <w:color w:val="202020"/>
          <w:sz w:val="21"/>
          <w:szCs w:val="21"/>
          <w:bdr w:val="none" w:sz="0" w:space="0" w:color="auto" w:frame="1"/>
        </w:rPr>
        <w:t>automaatne haldusakt ja dokument</w:t>
      </w:r>
      <w:r>
        <w:rPr>
          <w:rFonts w:ascii="Arial" w:hAnsi="Arial" w:cs="Arial"/>
          <w:color w:val="202020"/>
          <w:sz w:val="21"/>
          <w:szCs w:val="21"/>
        </w:rPr>
        <w:t>).</w:t>
      </w:r>
    </w:p>
    <w:p w14:paraId="74DF0BD2" w14:textId="77777777" w:rsidR="00534046" w:rsidRDefault="00534046" w:rsidP="00534046">
      <w:pPr>
        <w:pStyle w:val="Normaallaadveeb"/>
        <w:shd w:val="clear" w:color="auto" w:fill="FFFFFF"/>
        <w:spacing w:before="0" w:beforeAutospacing="0" w:after="0" w:afterAutospacing="0"/>
        <w:rPr>
          <w:rFonts w:ascii="Arial" w:hAnsi="Arial" w:cs="Arial"/>
          <w:color w:val="202020"/>
          <w:sz w:val="21"/>
          <w:szCs w:val="21"/>
        </w:rPr>
      </w:pPr>
      <w:bookmarkStart w:id="55" w:name="para46b2lg2"/>
      <w:r>
        <w:rPr>
          <w:rFonts w:ascii="Arial" w:hAnsi="Arial" w:cs="Arial"/>
          <w:color w:val="0061AA"/>
          <w:sz w:val="21"/>
          <w:szCs w:val="21"/>
          <w:bdr w:val="none" w:sz="0" w:space="0" w:color="auto" w:frame="1"/>
        </w:rPr>
        <w:t>  </w:t>
      </w:r>
      <w:bookmarkEnd w:id="55"/>
      <w:r>
        <w:rPr>
          <w:rFonts w:ascii="Arial" w:hAnsi="Arial" w:cs="Arial"/>
          <w:color w:val="202020"/>
          <w:sz w:val="21"/>
          <w:szCs w:val="21"/>
        </w:rPr>
        <w:t xml:space="preserve">(2) </w:t>
      </w:r>
      <w:r w:rsidRPr="00EA7F03">
        <w:rPr>
          <w:rFonts w:ascii="Arial" w:hAnsi="Arial" w:cs="Arial"/>
          <w:color w:val="202020"/>
          <w:sz w:val="21"/>
          <w:szCs w:val="21"/>
          <w:u w:val="single"/>
        </w:rPr>
        <w:t>Automaatne haldusakt ja dokument kinnitatakse omakäelise või e-allkirja asemel e-templiga e-</w:t>
      </w:r>
      <w:proofErr w:type="spellStart"/>
      <w:r w:rsidRPr="00EA7F03">
        <w:rPr>
          <w:rFonts w:ascii="Arial" w:hAnsi="Arial" w:cs="Arial"/>
          <w:color w:val="202020"/>
          <w:sz w:val="21"/>
          <w:szCs w:val="21"/>
          <w:u w:val="single"/>
        </w:rPr>
        <w:t>identimise</w:t>
      </w:r>
      <w:proofErr w:type="spellEnd"/>
      <w:r w:rsidRPr="00EA7F03">
        <w:rPr>
          <w:rFonts w:ascii="Arial" w:hAnsi="Arial" w:cs="Arial"/>
          <w:color w:val="202020"/>
          <w:sz w:val="21"/>
          <w:szCs w:val="21"/>
          <w:u w:val="single"/>
        </w:rPr>
        <w:t xml:space="preserve"> ja e-tehingute usaldusteenuste seaduses sätestatud tingimustel ja korras</w:t>
      </w:r>
      <w:r>
        <w:rPr>
          <w:rFonts w:ascii="Arial" w:hAnsi="Arial" w:cs="Arial"/>
          <w:color w:val="202020"/>
          <w:sz w:val="21"/>
          <w:szCs w:val="21"/>
        </w:rPr>
        <w:t>. Automaatsele haldusaktile ja dokumendile ei kohaldata käesoleva seaduse § 46 lõike 3 punktis 2 ega lõikes 5 sätestatut.</w:t>
      </w:r>
    </w:p>
    <w:p w14:paraId="2BD57F96" w14:textId="77777777" w:rsidR="00534046" w:rsidRDefault="00534046" w:rsidP="00534046">
      <w:pPr>
        <w:pStyle w:val="Normaallaadveeb"/>
        <w:shd w:val="clear" w:color="auto" w:fill="FFFFFF"/>
        <w:spacing w:before="0" w:beforeAutospacing="0" w:after="0" w:afterAutospacing="0"/>
        <w:rPr>
          <w:rFonts w:ascii="Arial" w:hAnsi="Arial" w:cs="Arial"/>
          <w:color w:val="202020"/>
          <w:sz w:val="21"/>
          <w:szCs w:val="21"/>
        </w:rPr>
      </w:pPr>
      <w:bookmarkStart w:id="56" w:name="para46b2lg3"/>
      <w:r>
        <w:rPr>
          <w:rFonts w:ascii="Arial" w:hAnsi="Arial" w:cs="Arial"/>
          <w:color w:val="0061AA"/>
          <w:sz w:val="21"/>
          <w:szCs w:val="21"/>
          <w:bdr w:val="none" w:sz="0" w:space="0" w:color="auto" w:frame="1"/>
        </w:rPr>
        <w:t>  </w:t>
      </w:r>
      <w:bookmarkEnd w:id="56"/>
      <w:r>
        <w:rPr>
          <w:rFonts w:ascii="Arial" w:hAnsi="Arial" w:cs="Arial"/>
          <w:color w:val="202020"/>
          <w:sz w:val="21"/>
          <w:szCs w:val="21"/>
        </w:rPr>
        <w:t>(3) Automaatne haldusakt ja dokument toimetatakse kätte käesoleva seaduse §-s 54 sätestatud korras.</w:t>
      </w:r>
    </w:p>
    <w:p w14:paraId="388C608E" w14:textId="77777777" w:rsidR="00534046" w:rsidRDefault="00534046" w:rsidP="00534046">
      <w:pPr>
        <w:pStyle w:val="Normaallaadveeb"/>
        <w:shd w:val="clear" w:color="auto" w:fill="FFFFFF"/>
        <w:spacing w:before="0" w:beforeAutospacing="0" w:after="0" w:afterAutospacing="0"/>
        <w:rPr>
          <w:rFonts w:ascii="Arial" w:hAnsi="Arial" w:cs="Arial"/>
          <w:color w:val="202020"/>
          <w:sz w:val="21"/>
          <w:szCs w:val="21"/>
        </w:rPr>
      </w:pPr>
      <w:bookmarkStart w:id="57" w:name="para46b2lg4"/>
      <w:r>
        <w:rPr>
          <w:rFonts w:ascii="Arial" w:hAnsi="Arial" w:cs="Arial"/>
          <w:color w:val="0061AA"/>
          <w:sz w:val="21"/>
          <w:szCs w:val="21"/>
          <w:bdr w:val="none" w:sz="0" w:space="0" w:color="auto" w:frame="1"/>
        </w:rPr>
        <w:t>  </w:t>
      </w:r>
      <w:bookmarkEnd w:id="57"/>
      <w:r>
        <w:rPr>
          <w:rFonts w:ascii="Arial" w:hAnsi="Arial" w:cs="Arial"/>
          <w:color w:val="202020"/>
          <w:sz w:val="21"/>
          <w:szCs w:val="21"/>
        </w:rPr>
        <w:t>(4) Automaatsete haldusaktide ja dokumentide loetelu kehtestab </w:t>
      </w:r>
      <w:hyperlink r:id="rId1" w:history="1">
        <w:r>
          <w:rPr>
            <w:rStyle w:val="Hperlink"/>
            <w:rFonts w:ascii="Arial" w:hAnsi="Arial" w:cs="Arial"/>
            <w:color w:val="0061AA"/>
            <w:sz w:val="21"/>
            <w:szCs w:val="21"/>
            <w:bdr w:val="none" w:sz="0" w:space="0" w:color="auto" w:frame="1"/>
          </w:rPr>
          <w:t>valdkonna eest vastutav minister</w:t>
        </w:r>
      </w:hyperlink>
      <w:r>
        <w:rPr>
          <w:rFonts w:ascii="Arial" w:hAnsi="Arial" w:cs="Arial"/>
          <w:color w:val="202020"/>
          <w:sz w:val="21"/>
          <w:szCs w:val="21"/>
        </w:rPr>
        <w:t> määrusega.</w:t>
      </w:r>
    </w:p>
    <w:p w14:paraId="7C60F0DD" w14:textId="77777777" w:rsidR="00534046" w:rsidRDefault="00534046" w:rsidP="00534046">
      <w:pPr>
        <w:pStyle w:val="Kommentaaritekst"/>
      </w:pPr>
    </w:p>
    <w:p w14:paraId="11846922" w14:textId="2E0540DA" w:rsidR="00534046" w:rsidRDefault="00534046" w:rsidP="00534046">
      <w:pPr>
        <w:pStyle w:val="Kommentaaritekst"/>
      </w:pPr>
      <w:proofErr w:type="spellStart"/>
      <w:r>
        <w:t>Lg-s</w:t>
      </w:r>
      <w:proofErr w:type="spellEnd"/>
      <w:r>
        <w:t xml:space="preserve"> 4 nimetatud määruse § 8 p 9 võimaldab automaatse haldusakti ja dokumendina anda maksuteate.</w:t>
      </w:r>
    </w:p>
  </w:comment>
  <w:comment w:id="58" w:author="Kärt Voor" w:date="2023-12-04T10:36:00Z" w:initials="KV">
    <w:p w14:paraId="038F2D67" w14:textId="77777777" w:rsidR="00EA49A4" w:rsidRDefault="00EA49A4">
      <w:pPr>
        <w:pStyle w:val="Kommentaaritekst"/>
      </w:pPr>
      <w:r>
        <w:rPr>
          <w:rStyle w:val="Kommentaariviide"/>
        </w:rPr>
        <w:annotationRef/>
      </w:r>
      <w:r>
        <w:t>SK:</w:t>
      </w:r>
    </w:p>
    <w:p w14:paraId="34B4EAC0" w14:textId="77777777" w:rsidR="00EA49A4" w:rsidRDefault="00EA49A4">
      <w:pPr>
        <w:pStyle w:val="Kommentaaritekst"/>
      </w:pPr>
    </w:p>
    <w:p w14:paraId="1B9EA4AA" w14:textId="77777777" w:rsidR="00EA49A4" w:rsidRPr="008F0DCB" w:rsidRDefault="00EA49A4" w:rsidP="00EA49A4">
      <w:pPr>
        <w:jc w:val="both"/>
      </w:pPr>
      <w:r w:rsidRPr="000539E4">
        <w:rPr>
          <w:rFonts w:cs="Times New Roman"/>
          <w:b/>
          <w:bCs/>
          <w:szCs w:val="24"/>
        </w:rPr>
        <w:t>Lõikes 3</w:t>
      </w:r>
      <w:r>
        <w:rPr>
          <w:rFonts w:cs="Times New Roman"/>
          <w:szCs w:val="24"/>
        </w:rPr>
        <w:t xml:space="preserve"> sätestatakse, et </w:t>
      </w:r>
      <w:r>
        <w:t>k</w:t>
      </w:r>
      <w:r w:rsidRPr="000F3432">
        <w:t>ui maksuteadet muudetakse pärast selle kättetoimetamist ja vähem kui 30 päeva enne käesolevas seaduses kehtestatud tasumise tähtaega, antakse maksusumma  tasumiseks aega vähemalt 30 kalendripäeva</w:t>
      </w:r>
      <w:r>
        <w:t>, nagu näeb ette ka maksukorralduse seadus.</w:t>
      </w:r>
    </w:p>
    <w:p w14:paraId="4E9DDCF3" w14:textId="77777777" w:rsidR="00EA49A4" w:rsidRDefault="00EA49A4">
      <w:pPr>
        <w:pStyle w:val="Kommentaaritekst"/>
      </w:pPr>
    </w:p>
    <w:p w14:paraId="291EDB3D" w14:textId="78E6F066" w:rsidR="00EA49A4" w:rsidRDefault="00EA49A4">
      <w:pPr>
        <w:pStyle w:val="Kommentaaritekst"/>
      </w:pPr>
      <w:r>
        <w:t xml:space="preserve">Kuivõrd ka käesolevale </w:t>
      </w:r>
      <w:proofErr w:type="spellStart"/>
      <w:r>
        <w:t>EN-le</w:t>
      </w:r>
      <w:proofErr w:type="spellEnd"/>
      <w:r>
        <w:t xml:space="preserve"> kohaldatakse MKS-i, siis seda, mida on sätestatud </w:t>
      </w:r>
      <w:proofErr w:type="spellStart"/>
      <w:r>
        <w:t>MKS-s</w:t>
      </w:r>
      <w:proofErr w:type="spellEnd"/>
      <w:r>
        <w:t xml:space="preserve">, käesolevas </w:t>
      </w:r>
      <w:proofErr w:type="spellStart"/>
      <w:r>
        <w:t>EN-s</w:t>
      </w:r>
      <w:proofErr w:type="spellEnd"/>
      <w:r>
        <w:t xml:space="preserve"> ei korrata. Palume lg 3 </w:t>
      </w:r>
      <w:proofErr w:type="spellStart"/>
      <w:r>
        <w:t>EN-st</w:t>
      </w:r>
      <w:proofErr w:type="spellEnd"/>
      <w:r>
        <w:t xml:space="preserve"> välja jätta.</w:t>
      </w:r>
    </w:p>
  </w:comment>
  <w:comment w:id="61" w:author="Kärt Voor" w:date="2023-12-04T10:33:00Z" w:initials="KV">
    <w:p w14:paraId="59690D33" w14:textId="794D8433" w:rsidR="00EA49A4" w:rsidRDefault="00EA49A4">
      <w:pPr>
        <w:pStyle w:val="Kommentaaritekst"/>
      </w:pPr>
      <w:r>
        <w:rPr>
          <w:rStyle w:val="Kommentaariviide"/>
        </w:rPr>
        <w:annotationRef/>
      </w:r>
      <w:r>
        <w:t>Palume täiendada EN viitega asjakohasele normile.</w:t>
      </w:r>
    </w:p>
  </w:comment>
  <w:comment w:id="87" w:author="Mari Koik" w:date="2023-12-03T15:45:00Z" w:initials="MK">
    <w:p w14:paraId="5E126403" w14:textId="59FCDEC2" w:rsidR="001E040C" w:rsidRDefault="001E040C" w:rsidP="00412376">
      <w:pPr>
        <w:pStyle w:val="Kommentaaritekst"/>
      </w:pPr>
      <w:r>
        <w:rPr>
          <w:rStyle w:val="Kommentaariviide"/>
        </w:rPr>
        <w:annotationRef/>
      </w:r>
      <w:r>
        <w:t>ühtlus</w:t>
      </w:r>
    </w:p>
  </w:comment>
  <w:comment w:id="96" w:author="Mari Koik" w:date="2023-12-03T15:08:00Z" w:initials="MK">
    <w:p w14:paraId="24574FAF" w14:textId="46074002" w:rsidR="00895D0D" w:rsidRDefault="00895D0D" w:rsidP="00F458E9">
      <w:pPr>
        <w:pStyle w:val="Kommentaaritekst"/>
      </w:pPr>
      <w:r>
        <w:rPr>
          <w:rStyle w:val="Kommentaariviide"/>
        </w:rPr>
        <w:annotationRef/>
      </w:r>
      <w:r>
        <w:t xml:space="preserve">Lõikes 1 nimetatud meetod on tõlgitud eesti keelde. Peaks selle ka tõlkima. Ingliskeelne võiks olla seletuskirjas. </w:t>
      </w:r>
    </w:p>
  </w:comment>
  <w:comment w:id="97" w:author="Mari Koik" w:date="2023-12-03T15:46:00Z" w:initials="MK">
    <w:p w14:paraId="55ACC149" w14:textId="77777777" w:rsidR="009B5439" w:rsidRDefault="009B5439" w:rsidP="005D4CCA">
      <w:pPr>
        <w:pStyle w:val="Kommentaaritekst"/>
      </w:pPr>
      <w:r>
        <w:rPr>
          <w:rStyle w:val="Kommentaariviide"/>
        </w:rPr>
        <w:annotationRef/>
      </w:r>
      <w:r>
        <w:t>Vormistasin kogu eelnõus need kohad punktiloeteluna, et oleks ühtlane ja et ei tekiks valeseost "summa, mis on".</w:t>
      </w:r>
    </w:p>
  </w:comment>
  <w:comment w:id="179" w:author="Mari Koik" w:date="2023-12-03T15:52:00Z" w:initials="MK">
    <w:p w14:paraId="7CC64869" w14:textId="77777777" w:rsidR="009B5439" w:rsidRDefault="009B5439" w:rsidP="006B606C">
      <w:pPr>
        <w:pStyle w:val="Kommentaaritekst"/>
      </w:pPr>
      <w:r>
        <w:rPr>
          <w:rStyle w:val="Kommentaariviide"/>
        </w:rPr>
        <w:annotationRef/>
      </w:r>
      <w:r>
        <w:t>Punkte ikkagi ei liideta.</w:t>
      </w:r>
    </w:p>
  </w:comment>
  <w:comment w:id="199" w:author="Mari Koik" w:date="2023-12-03T14:59:00Z" w:initials="MK">
    <w:p w14:paraId="039AFF38" w14:textId="77777777" w:rsidR="009B5439" w:rsidRDefault="00895D0D" w:rsidP="002E4534">
      <w:pPr>
        <w:pStyle w:val="Kommentaaritekst"/>
      </w:pPr>
      <w:r>
        <w:rPr>
          <w:rStyle w:val="Kommentaariviide"/>
        </w:rPr>
        <w:annotationRef/>
      </w:r>
      <w:r w:rsidR="009B5439">
        <w:t xml:space="preserve">Siin oleks loogilisem, kui "vähemalt 5 aastat" asemel oleks vahemik: </w:t>
      </w:r>
      <w:r w:rsidR="009B5439">
        <w:rPr>
          <w:i/>
          <w:iCs/>
        </w:rPr>
        <w:t>5-6 aastat</w:t>
      </w:r>
      <w:r w:rsidR="009B5439">
        <w:t>. Ja nii edasi.</w:t>
      </w:r>
    </w:p>
  </w:comment>
  <w:comment w:id="209" w:author="Mari Koik" w:date="2023-12-03T15:01:00Z" w:initials="MK">
    <w:p w14:paraId="7D81D65E" w14:textId="7E517DA2" w:rsidR="00895D0D" w:rsidRDefault="00895D0D" w:rsidP="00660CC9">
      <w:pPr>
        <w:pStyle w:val="Kommentaaritekst"/>
      </w:pPr>
      <w:r>
        <w:rPr>
          <w:rStyle w:val="Kommentaariviide"/>
        </w:rPr>
        <w:annotationRef/>
      </w:r>
      <w:r>
        <w:t>Pikk kriips</w:t>
      </w:r>
    </w:p>
  </w:comment>
  <w:comment w:id="214" w:author="Mari Koik" w:date="2023-12-03T15:01:00Z" w:initials="MK">
    <w:p w14:paraId="54CC3FCB" w14:textId="77777777" w:rsidR="00895D0D" w:rsidRDefault="00895D0D" w:rsidP="00C025A2">
      <w:pPr>
        <w:pStyle w:val="Kommentaaritekst"/>
      </w:pPr>
      <w:r>
        <w:rPr>
          <w:rStyle w:val="Kommentaariviide"/>
        </w:rPr>
        <w:annotationRef/>
      </w:r>
      <w:r>
        <w:t>-t</w:t>
      </w:r>
    </w:p>
  </w:comment>
  <w:comment w:id="216" w:author="Kärt Voor" w:date="2023-12-04T11:06:00Z" w:initials="KV">
    <w:p w14:paraId="525170BF" w14:textId="2786F9BC" w:rsidR="004245D5" w:rsidRDefault="004245D5">
      <w:pPr>
        <w:pStyle w:val="Kommentaaritekst"/>
      </w:pPr>
      <w:r>
        <w:rPr>
          <w:rStyle w:val="Kommentaariviide"/>
        </w:rPr>
        <w:annotationRef/>
      </w:r>
      <w:r>
        <w:t>Normist peab selguma, et liiklusregistri eesmärk on pidada arvestust mootorsõiduki registreerimistasu tasumise üle.</w:t>
      </w:r>
    </w:p>
  </w:comment>
  <w:comment w:id="218" w:author="Kärt Voor" w:date="2023-12-04T11:09:00Z" w:initials="KV">
    <w:p w14:paraId="600CC426" w14:textId="6A2F14DF" w:rsidR="002D15F7" w:rsidRDefault="002D15F7">
      <w:pPr>
        <w:pStyle w:val="Kommentaaritekst"/>
      </w:pPr>
      <w:r>
        <w:rPr>
          <w:rStyle w:val="Kommentaariviide"/>
        </w:rPr>
        <w:annotationRef/>
      </w:r>
      <w:r w:rsidR="00082E6B">
        <w:t xml:space="preserve">Palume viidata asjakohasele LS normile, mis reguleerib registreerimiseelset </w:t>
      </w:r>
      <w:proofErr w:type="spellStart"/>
      <w:r w:rsidR="00082E6B">
        <w:t>tehnonõuetele</w:t>
      </w:r>
      <w:proofErr w:type="spellEnd"/>
      <w:r w:rsidR="00082E6B">
        <w:t xml:space="preserve"> vastavuse kontrolli, sest </w:t>
      </w:r>
      <w:proofErr w:type="spellStart"/>
      <w:r w:rsidR="00082E6B">
        <w:t>EN-st</w:t>
      </w:r>
      <w:proofErr w:type="spellEnd"/>
      <w:r w:rsidR="00082E6B">
        <w:t xml:space="preserve"> peab selguma, mis on registreerimiseelne </w:t>
      </w:r>
      <w:proofErr w:type="spellStart"/>
      <w:r w:rsidR="00082E6B">
        <w:t>tehnonõuetele</w:t>
      </w:r>
      <w:proofErr w:type="spellEnd"/>
      <w:r w:rsidR="00082E6B">
        <w:t xml:space="preserve"> vastavuse kontroll.</w:t>
      </w:r>
    </w:p>
  </w:comment>
  <w:comment w:id="223" w:author="Mari Koik" w:date="2023-12-03T15:06:00Z" w:initials="MK">
    <w:p w14:paraId="5456F7CD" w14:textId="77777777" w:rsidR="00895D0D" w:rsidRDefault="00895D0D" w:rsidP="00236F26">
      <w:pPr>
        <w:pStyle w:val="Kommentaaritekst"/>
      </w:pPr>
      <w:r>
        <w:rPr>
          <w:rStyle w:val="Kommentaariviide"/>
        </w:rPr>
        <w:annotationRef/>
      </w:r>
      <w:r>
        <w:t>kriips</w:t>
      </w:r>
    </w:p>
  </w:comment>
  <w:comment w:id="276" w:author="Mari Koik" w:date="2023-12-03T15:29:00Z" w:initials="MK">
    <w:p w14:paraId="1CE3C458" w14:textId="77777777" w:rsidR="008414CC" w:rsidRDefault="008414CC" w:rsidP="00594068">
      <w:pPr>
        <w:pStyle w:val="Kommentaaritekst"/>
      </w:pPr>
      <w:r>
        <w:rPr>
          <w:rStyle w:val="Kommentaariviide"/>
        </w:rPr>
        <w:annotationRef/>
      </w:r>
      <w:r>
        <w:t>Kas nii?</w:t>
      </w:r>
    </w:p>
  </w:comment>
  <w:comment w:id="326" w:author="Mari Koik" w:date="2023-12-03T15:34:00Z" w:initials="MK">
    <w:p w14:paraId="0A2DAB36" w14:textId="77777777" w:rsidR="000A247A" w:rsidRDefault="000A247A" w:rsidP="00911E94">
      <w:pPr>
        <w:pStyle w:val="Kommentaaritekst"/>
      </w:pPr>
      <w:r>
        <w:rPr>
          <w:rStyle w:val="Kommentaariviide"/>
        </w:rPr>
        <w:annotationRef/>
      </w:r>
      <w:r>
        <w:t xml:space="preserve">Siin oleks "vähemalt 1 aasta" asemel loogilisem märkida vahemik: </w:t>
      </w:r>
      <w:r>
        <w:rPr>
          <w:i/>
          <w:iCs/>
        </w:rPr>
        <w:t>1-2 aastat</w:t>
      </w:r>
      <w:r>
        <w:t>. Jne.</w:t>
      </w:r>
    </w:p>
  </w:comment>
  <w:comment w:id="331" w:author="Kärt Voor" w:date="2023-12-04T11:15:00Z" w:initials="KV">
    <w:p w14:paraId="2B40A4F3" w14:textId="111581A1" w:rsidR="00082E6B" w:rsidRDefault="00082E6B">
      <w:pPr>
        <w:pStyle w:val="Kommentaaritekst"/>
      </w:pPr>
      <w:r>
        <w:rPr>
          <w:rStyle w:val="Kommentaariviide"/>
        </w:rPr>
        <w:annotationRef/>
      </w:r>
      <w:r>
        <w:t>Selliselt hõlmatud lg 1</w:t>
      </w:r>
      <w:r w:rsidR="00CA73A8">
        <w:t xml:space="preserve"> (kategooriad)</w:t>
      </w:r>
      <w:r>
        <w:t xml:space="preserve"> ja lg 2</w:t>
      </w:r>
      <w:r w:rsidR="00CA73A8">
        <w:t xml:space="preserve"> </w:t>
      </w:r>
      <w:r w:rsidR="00CA73A8">
        <w:t>(alamkategooriad)</w:t>
      </w:r>
      <w:bookmarkStart w:id="332" w:name="_GoBack"/>
      <w:bookmarkEnd w:id="332"/>
      <w:r>
        <w:t>. Kas sisuliselt on vaja hõlmata mõlemad lõiked?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345BA87" w15:done="0"/>
  <w15:commentEx w15:paraId="33B03E06" w15:done="0"/>
  <w15:commentEx w15:paraId="4CB8F5C2" w15:done="0"/>
  <w15:commentEx w15:paraId="7AECC7D0" w15:done="0"/>
  <w15:commentEx w15:paraId="11846922" w15:done="0"/>
  <w15:commentEx w15:paraId="291EDB3D" w15:done="0"/>
  <w15:commentEx w15:paraId="59690D33" w15:done="0"/>
  <w15:commentEx w15:paraId="5E126403" w15:done="0"/>
  <w15:commentEx w15:paraId="24574FAF" w15:done="0"/>
  <w15:commentEx w15:paraId="55ACC149" w15:done="0"/>
  <w15:commentEx w15:paraId="7CC64869" w15:done="0"/>
  <w15:commentEx w15:paraId="039AFF38" w15:done="0"/>
  <w15:commentEx w15:paraId="7D81D65E" w15:done="0"/>
  <w15:commentEx w15:paraId="54CC3FCB" w15:done="0"/>
  <w15:commentEx w15:paraId="525170BF" w15:done="0"/>
  <w15:commentEx w15:paraId="600CC426" w15:done="0"/>
  <w15:commentEx w15:paraId="5456F7CD" w15:done="0"/>
  <w15:commentEx w15:paraId="1CE3C458" w15:done="0"/>
  <w15:commentEx w15:paraId="0A2DAB36" w15:done="0"/>
  <w15:commentEx w15:paraId="2B40A4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72237" w16cex:dateUtc="2023-12-03T13:50:00Z"/>
  <w16cex:commentExtensible w16cex:durableId="29171239" w16cex:dateUtc="2023-12-03T12:42:00Z"/>
  <w16cex:commentExtensible w16cex:durableId="291711B3" w16cex:dateUtc="2023-12-03T12:39:00Z"/>
  <w16cex:commentExtensible w16cex:durableId="291712FE" w16cex:dateUtc="2023-12-03T12:45:00Z"/>
  <w16cex:commentExtensible w16cex:durableId="291713E4" w16cex:dateUtc="2023-12-03T12:49:00Z"/>
  <w16cex:commentExtensible w16cex:durableId="29172113" w16cex:dateUtc="2023-12-03T13:45:00Z"/>
  <w16cex:commentExtensible w16cex:durableId="29171860" w16cex:dateUtc="2023-12-03T13:08:00Z"/>
  <w16cex:commentExtensible w16cex:durableId="29172152" w16cex:dateUtc="2023-12-03T13:46:00Z"/>
  <w16cex:commentExtensible w16cex:durableId="291722C6" w16cex:dateUtc="2023-12-03T13:52:00Z"/>
  <w16cex:commentExtensible w16cex:durableId="2917164A" w16cex:dateUtc="2023-12-03T12:59:00Z"/>
  <w16cex:commentExtensible w16cex:durableId="291716B5" w16cex:dateUtc="2023-12-03T13:01:00Z"/>
  <w16cex:commentExtensible w16cex:durableId="291716DF" w16cex:dateUtc="2023-12-03T13:01:00Z"/>
  <w16cex:commentExtensible w16cex:durableId="291717EB" w16cex:dateUtc="2023-12-03T13:06:00Z"/>
  <w16cex:commentExtensible w16cex:durableId="29171D4A" w16cex:dateUtc="2023-12-03T13:29:00Z"/>
  <w16cex:commentExtensible w16cex:durableId="29171E92" w16cex:dateUtc="2023-12-03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45BA87" w16cid:durableId="29171239"/>
  <w16cid:commentId w16cid:paraId="33B03E06" w16cid:durableId="2918281D"/>
  <w16cid:commentId w16cid:paraId="4CB8F5C2" w16cid:durableId="2918285B"/>
  <w16cid:commentId w16cid:paraId="7AECC7D0" w16cid:durableId="291712FE"/>
  <w16cid:commentId w16cid:paraId="11846922" w16cid:durableId="29182902"/>
  <w16cid:commentId w16cid:paraId="291EDB3D" w16cid:durableId="29182A43"/>
  <w16cid:commentId w16cid:paraId="59690D33" w16cid:durableId="29182992"/>
  <w16cid:commentId w16cid:paraId="5E126403" w16cid:durableId="29172113"/>
  <w16cid:commentId w16cid:paraId="24574FAF" w16cid:durableId="29171860"/>
  <w16cid:commentId w16cid:paraId="55ACC149" w16cid:durableId="29172152"/>
  <w16cid:commentId w16cid:paraId="7CC64869" w16cid:durableId="291722C6"/>
  <w16cid:commentId w16cid:paraId="039AFF38" w16cid:durableId="2917164A"/>
  <w16cid:commentId w16cid:paraId="7D81D65E" w16cid:durableId="291716B5"/>
  <w16cid:commentId w16cid:paraId="54CC3FCB" w16cid:durableId="291716DF"/>
  <w16cid:commentId w16cid:paraId="525170BF" w16cid:durableId="2918311C"/>
  <w16cid:commentId w16cid:paraId="600CC426" w16cid:durableId="291831E0"/>
  <w16cid:commentId w16cid:paraId="5456F7CD" w16cid:durableId="291717EB"/>
  <w16cid:commentId w16cid:paraId="1CE3C458" w16cid:durableId="29171D4A"/>
  <w16cid:commentId w16cid:paraId="0A2DAB36" w16cid:durableId="29171E92"/>
  <w16cid:commentId w16cid:paraId="2B40A4F3" w16cid:durableId="291833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52AB" w14:textId="77777777" w:rsidR="00914B70" w:rsidRDefault="00914B70" w:rsidP="00004256">
      <w:r>
        <w:separator/>
      </w:r>
    </w:p>
  </w:endnote>
  <w:endnote w:type="continuationSeparator" w:id="0">
    <w:p w14:paraId="117704E5" w14:textId="77777777" w:rsidR="00914B70" w:rsidRDefault="00914B70" w:rsidP="0000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314659"/>
      <w:docPartObj>
        <w:docPartGallery w:val="Page Numbers (Bottom of Page)"/>
        <w:docPartUnique/>
      </w:docPartObj>
    </w:sdtPr>
    <w:sdtEndPr/>
    <w:sdtContent>
      <w:p w14:paraId="3BA8CEFA" w14:textId="1E0F7184" w:rsidR="007829D7" w:rsidRDefault="007829D7">
        <w:pPr>
          <w:pStyle w:val="Jalus"/>
          <w:jc w:val="center"/>
        </w:pPr>
        <w:r>
          <w:fldChar w:fldCharType="begin"/>
        </w:r>
        <w:r>
          <w:instrText>PAGE   \* MERGEFORMAT</w:instrText>
        </w:r>
        <w:r>
          <w:fldChar w:fldCharType="separate"/>
        </w:r>
        <w:r>
          <w:t>2</w:t>
        </w:r>
        <w:r>
          <w:fldChar w:fldCharType="end"/>
        </w:r>
      </w:p>
    </w:sdtContent>
  </w:sdt>
  <w:p w14:paraId="522A5E98" w14:textId="77777777" w:rsidR="007829D7" w:rsidRDefault="007829D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DC73C" w14:textId="77777777" w:rsidR="00914B70" w:rsidRDefault="00914B70" w:rsidP="00004256">
      <w:r>
        <w:separator/>
      </w:r>
    </w:p>
  </w:footnote>
  <w:footnote w:type="continuationSeparator" w:id="0">
    <w:p w14:paraId="41EDB913" w14:textId="77777777" w:rsidR="00914B70" w:rsidRDefault="00914B70" w:rsidP="00004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FCBE7" w14:textId="3BBDF6A5" w:rsidR="00004256" w:rsidRDefault="00004256" w:rsidP="00004256">
    <w:pPr>
      <w:pStyle w:val="Pis"/>
      <w:jc w:val="right"/>
    </w:pPr>
    <w:r>
      <w:t>EELNÕU</w:t>
    </w:r>
    <w:r w:rsidR="003903BE">
      <w:t xml:space="preserve">  </w:t>
    </w:r>
    <w:r w:rsidR="00836298">
      <w:t>2</w:t>
    </w:r>
    <w:r w:rsidR="00B66E3A">
      <w:t>9</w:t>
    </w:r>
    <w:r w:rsidR="003E7B7D">
      <w:t>.</w:t>
    </w:r>
    <w:r w:rsidR="00F64BAF">
      <w:t>1</w:t>
    </w:r>
    <w:r w:rsidR="00DA4E00">
      <w:t>1</w:t>
    </w:r>
    <w:r w:rsidR="003E7B7D">
      <w:t>.2023</w:t>
    </w:r>
  </w:p>
  <w:p w14:paraId="04C93FA8" w14:textId="32F3070B" w:rsidR="00004256" w:rsidRDefault="00004256" w:rsidP="003E7B7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65307"/>
    <w:multiLevelType w:val="hybridMultilevel"/>
    <w:tmpl w:val="406E193A"/>
    <w:lvl w:ilvl="0" w:tplc="05E8DF4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2CC5ECC"/>
    <w:multiLevelType w:val="hybridMultilevel"/>
    <w:tmpl w:val="7F30BA0E"/>
    <w:lvl w:ilvl="0" w:tplc="B6FA090C">
      <w:start w:val="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D6B1B33"/>
    <w:multiLevelType w:val="hybridMultilevel"/>
    <w:tmpl w:val="5C0A4E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 Koik">
    <w15:presenceInfo w15:providerId="AD" w15:userId="S::mari.koik@just.ee::35ec3d9a-739e-4d69-8d21-732e3e4a96d5"/>
  </w15:person>
  <w15:person w15:author="Kärt Voor">
    <w15:presenceInfo w15:providerId="AD" w15:userId="S-1-5-21-23267018-1296325175-649218145-875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375"/>
    <w:rsid w:val="00004256"/>
    <w:rsid w:val="00016B98"/>
    <w:rsid w:val="000213E2"/>
    <w:rsid w:val="0002341A"/>
    <w:rsid w:val="00035671"/>
    <w:rsid w:val="00053898"/>
    <w:rsid w:val="00053E48"/>
    <w:rsid w:val="000628F0"/>
    <w:rsid w:val="000731AF"/>
    <w:rsid w:val="00082E6B"/>
    <w:rsid w:val="0009350A"/>
    <w:rsid w:val="000A247A"/>
    <w:rsid w:val="000A26FF"/>
    <w:rsid w:val="000B1F38"/>
    <w:rsid w:val="000B59C6"/>
    <w:rsid w:val="000B78A2"/>
    <w:rsid w:val="000D56C5"/>
    <w:rsid w:val="000D738D"/>
    <w:rsid w:val="000E6E14"/>
    <w:rsid w:val="000F1B03"/>
    <w:rsid w:val="000F3432"/>
    <w:rsid w:val="000F6818"/>
    <w:rsid w:val="0010442F"/>
    <w:rsid w:val="00112FB4"/>
    <w:rsid w:val="00114A60"/>
    <w:rsid w:val="00116D7A"/>
    <w:rsid w:val="0012232A"/>
    <w:rsid w:val="00123E24"/>
    <w:rsid w:val="001300AF"/>
    <w:rsid w:val="00150350"/>
    <w:rsid w:val="001B5005"/>
    <w:rsid w:val="001B7BC2"/>
    <w:rsid w:val="001C7C19"/>
    <w:rsid w:val="001D07D4"/>
    <w:rsid w:val="001D6FF2"/>
    <w:rsid w:val="001E040C"/>
    <w:rsid w:val="001E58B8"/>
    <w:rsid w:val="001F1BFD"/>
    <w:rsid w:val="001F26BB"/>
    <w:rsid w:val="001F6000"/>
    <w:rsid w:val="001F711E"/>
    <w:rsid w:val="001F729D"/>
    <w:rsid w:val="002005C0"/>
    <w:rsid w:val="0020207B"/>
    <w:rsid w:val="0020714F"/>
    <w:rsid w:val="002072A8"/>
    <w:rsid w:val="002115CC"/>
    <w:rsid w:val="00212190"/>
    <w:rsid w:val="002123C7"/>
    <w:rsid w:val="002164F2"/>
    <w:rsid w:val="00226FAF"/>
    <w:rsid w:val="00244315"/>
    <w:rsid w:val="002456BD"/>
    <w:rsid w:val="00252541"/>
    <w:rsid w:val="00265CA0"/>
    <w:rsid w:val="00267D31"/>
    <w:rsid w:val="002753B3"/>
    <w:rsid w:val="002A038D"/>
    <w:rsid w:val="002A21F6"/>
    <w:rsid w:val="002A3B6E"/>
    <w:rsid w:val="002B409A"/>
    <w:rsid w:val="002B5343"/>
    <w:rsid w:val="002D15F7"/>
    <w:rsid w:val="002D7EC6"/>
    <w:rsid w:val="002E53F6"/>
    <w:rsid w:val="002E64A1"/>
    <w:rsid w:val="002F540B"/>
    <w:rsid w:val="002F5D80"/>
    <w:rsid w:val="002F5F66"/>
    <w:rsid w:val="00300ABB"/>
    <w:rsid w:val="00302341"/>
    <w:rsid w:val="00302C4F"/>
    <w:rsid w:val="003113BC"/>
    <w:rsid w:val="00321C8B"/>
    <w:rsid w:val="00330B98"/>
    <w:rsid w:val="00342814"/>
    <w:rsid w:val="00346BDB"/>
    <w:rsid w:val="00351757"/>
    <w:rsid w:val="003548AC"/>
    <w:rsid w:val="003642A2"/>
    <w:rsid w:val="00365022"/>
    <w:rsid w:val="003731DE"/>
    <w:rsid w:val="003903BE"/>
    <w:rsid w:val="00392C72"/>
    <w:rsid w:val="00393D18"/>
    <w:rsid w:val="003A1885"/>
    <w:rsid w:val="003A2088"/>
    <w:rsid w:val="003A320A"/>
    <w:rsid w:val="003A7B9D"/>
    <w:rsid w:val="003B499B"/>
    <w:rsid w:val="003B4FC4"/>
    <w:rsid w:val="003B590D"/>
    <w:rsid w:val="003C01BB"/>
    <w:rsid w:val="003C1A4E"/>
    <w:rsid w:val="003C2621"/>
    <w:rsid w:val="003C7BE6"/>
    <w:rsid w:val="003D06EA"/>
    <w:rsid w:val="003E7B7D"/>
    <w:rsid w:val="003F7693"/>
    <w:rsid w:val="004029B2"/>
    <w:rsid w:val="00403D73"/>
    <w:rsid w:val="00406819"/>
    <w:rsid w:val="00414DAD"/>
    <w:rsid w:val="00421CB9"/>
    <w:rsid w:val="004245D5"/>
    <w:rsid w:val="00424E32"/>
    <w:rsid w:val="00434235"/>
    <w:rsid w:val="004347DB"/>
    <w:rsid w:val="0044025B"/>
    <w:rsid w:val="004458E7"/>
    <w:rsid w:val="00447270"/>
    <w:rsid w:val="004576D9"/>
    <w:rsid w:val="004715D6"/>
    <w:rsid w:val="00482EA5"/>
    <w:rsid w:val="00484841"/>
    <w:rsid w:val="00485F32"/>
    <w:rsid w:val="00486202"/>
    <w:rsid w:val="0048644E"/>
    <w:rsid w:val="0048788B"/>
    <w:rsid w:val="00494046"/>
    <w:rsid w:val="004959B6"/>
    <w:rsid w:val="00497C59"/>
    <w:rsid w:val="004A0F8E"/>
    <w:rsid w:val="004C4ED0"/>
    <w:rsid w:val="004D5207"/>
    <w:rsid w:val="00511512"/>
    <w:rsid w:val="00523E98"/>
    <w:rsid w:val="00534046"/>
    <w:rsid w:val="005364D6"/>
    <w:rsid w:val="005442EF"/>
    <w:rsid w:val="005479D8"/>
    <w:rsid w:val="00560DCC"/>
    <w:rsid w:val="0058425D"/>
    <w:rsid w:val="00584AF3"/>
    <w:rsid w:val="0058515F"/>
    <w:rsid w:val="00593873"/>
    <w:rsid w:val="005A379A"/>
    <w:rsid w:val="005B07B6"/>
    <w:rsid w:val="005C3F8F"/>
    <w:rsid w:val="005F1759"/>
    <w:rsid w:val="005F2531"/>
    <w:rsid w:val="006008F1"/>
    <w:rsid w:val="006013FB"/>
    <w:rsid w:val="00605D4E"/>
    <w:rsid w:val="00623104"/>
    <w:rsid w:val="00623AFA"/>
    <w:rsid w:val="0063449A"/>
    <w:rsid w:val="00640486"/>
    <w:rsid w:val="00652A43"/>
    <w:rsid w:val="006652FB"/>
    <w:rsid w:val="0066684E"/>
    <w:rsid w:val="006878C2"/>
    <w:rsid w:val="00692F70"/>
    <w:rsid w:val="006C15D5"/>
    <w:rsid w:val="006C664A"/>
    <w:rsid w:val="006C6756"/>
    <w:rsid w:val="006E4151"/>
    <w:rsid w:val="006F0833"/>
    <w:rsid w:val="006F0F46"/>
    <w:rsid w:val="006F490E"/>
    <w:rsid w:val="007004B8"/>
    <w:rsid w:val="00714A75"/>
    <w:rsid w:val="007213DB"/>
    <w:rsid w:val="00730E64"/>
    <w:rsid w:val="007341D7"/>
    <w:rsid w:val="00737999"/>
    <w:rsid w:val="00743F7F"/>
    <w:rsid w:val="00752809"/>
    <w:rsid w:val="00762135"/>
    <w:rsid w:val="0077116E"/>
    <w:rsid w:val="00774FEB"/>
    <w:rsid w:val="00776C31"/>
    <w:rsid w:val="00780E5B"/>
    <w:rsid w:val="00782059"/>
    <w:rsid w:val="007829D7"/>
    <w:rsid w:val="00785EB0"/>
    <w:rsid w:val="00787344"/>
    <w:rsid w:val="00794640"/>
    <w:rsid w:val="007A1AFA"/>
    <w:rsid w:val="007A5E2A"/>
    <w:rsid w:val="007B5273"/>
    <w:rsid w:val="007C1141"/>
    <w:rsid w:val="007C3D44"/>
    <w:rsid w:val="007C4BF8"/>
    <w:rsid w:val="007D129A"/>
    <w:rsid w:val="007D75DF"/>
    <w:rsid w:val="007E1868"/>
    <w:rsid w:val="007F1958"/>
    <w:rsid w:val="007F291C"/>
    <w:rsid w:val="007F46A1"/>
    <w:rsid w:val="00811736"/>
    <w:rsid w:val="00822510"/>
    <w:rsid w:val="0082586E"/>
    <w:rsid w:val="008263FD"/>
    <w:rsid w:val="00830F48"/>
    <w:rsid w:val="00834C51"/>
    <w:rsid w:val="00836298"/>
    <w:rsid w:val="008414CC"/>
    <w:rsid w:val="00842668"/>
    <w:rsid w:val="00847140"/>
    <w:rsid w:val="008512F8"/>
    <w:rsid w:val="00853076"/>
    <w:rsid w:val="0085341E"/>
    <w:rsid w:val="00854145"/>
    <w:rsid w:val="008633CE"/>
    <w:rsid w:val="00864214"/>
    <w:rsid w:val="00865106"/>
    <w:rsid w:val="0087314D"/>
    <w:rsid w:val="00890614"/>
    <w:rsid w:val="00892D5A"/>
    <w:rsid w:val="00894FB2"/>
    <w:rsid w:val="00895D0D"/>
    <w:rsid w:val="008971A4"/>
    <w:rsid w:val="008A426B"/>
    <w:rsid w:val="008B791F"/>
    <w:rsid w:val="008D2828"/>
    <w:rsid w:val="008E77BE"/>
    <w:rsid w:val="008F0DCB"/>
    <w:rsid w:val="008F1F37"/>
    <w:rsid w:val="008F5735"/>
    <w:rsid w:val="009116C5"/>
    <w:rsid w:val="00914B70"/>
    <w:rsid w:val="00930809"/>
    <w:rsid w:val="00944E66"/>
    <w:rsid w:val="00957F7A"/>
    <w:rsid w:val="00960754"/>
    <w:rsid w:val="00964024"/>
    <w:rsid w:val="0097113D"/>
    <w:rsid w:val="00971367"/>
    <w:rsid w:val="00982E4A"/>
    <w:rsid w:val="00984159"/>
    <w:rsid w:val="00984247"/>
    <w:rsid w:val="009A2687"/>
    <w:rsid w:val="009A6375"/>
    <w:rsid w:val="009A6D00"/>
    <w:rsid w:val="009B5439"/>
    <w:rsid w:val="009C17D4"/>
    <w:rsid w:val="009D74FD"/>
    <w:rsid w:val="009E1736"/>
    <w:rsid w:val="009E368D"/>
    <w:rsid w:val="009F450C"/>
    <w:rsid w:val="00A01E7F"/>
    <w:rsid w:val="00A049D3"/>
    <w:rsid w:val="00A050E4"/>
    <w:rsid w:val="00A12E4C"/>
    <w:rsid w:val="00A24164"/>
    <w:rsid w:val="00A27C8B"/>
    <w:rsid w:val="00A45C2A"/>
    <w:rsid w:val="00A62681"/>
    <w:rsid w:val="00A730E9"/>
    <w:rsid w:val="00A7362D"/>
    <w:rsid w:val="00A83931"/>
    <w:rsid w:val="00A92DA2"/>
    <w:rsid w:val="00AA0610"/>
    <w:rsid w:val="00AA1B7E"/>
    <w:rsid w:val="00AC6CAB"/>
    <w:rsid w:val="00AD1FF7"/>
    <w:rsid w:val="00AD2444"/>
    <w:rsid w:val="00AD42C9"/>
    <w:rsid w:val="00AE5713"/>
    <w:rsid w:val="00AE6563"/>
    <w:rsid w:val="00AF11C7"/>
    <w:rsid w:val="00AF60A0"/>
    <w:rsid w:val="00B013D9"/>
    <w:rsid w:val="00B0499A"/>
    <w:rsid w:val="00B04CEE"/>
    <w:rsid w:val="00B12473"/>
    <w:rsid w:val="00B14E14"/>
    <w:rsid w:val="00B245A5"/>
    <w:rsid w:val="00B257A7"/>
    <w:rsid w:val="00B46370"/>
    <w:rsid w:val="00B46876"/>
    <w:rsid w:val="00B47FE5"/>
    <w:rsid w:val="00B6351A"/>
    <w:rsid w:val="00B66E3A"/>
    <w:rsid w:val="00B811E2"/>
    <w:rsid w:val="00B83F59"/>
    <w:rsid w:val="00BA4A3F"/>
    <w:rsid w:val="00BA4B7C"/>
    <w:rsid w:val="00BA67A3"/>
    <w:rsid w:val="00BA69E0"/>
    <w:rsid w:val="00BA73A2"/>
    <w:rsid w:val="00BB0FB3"/>
    <w:rsid w:val="00BD34D9"/>
    <w:rsid w:val="00BD5A4C"/>
    <w:rsid w:val="00BE13CF"/>
    <w:rsid w:val="00BF531A"/>
    <w:rsid w:val="00C026C9"/>
    <w:rsid w:val="00C06D04"/>
    <w:rsid w:val="00C06E3D"/>
    <w:rsid w:val="00C11543"/>
    <w:rsid w:val="00C17EEA"/>
    <w:rsid w:val="00C21AC8"/>
    <w:rsid w:val="00C2292F"/>
    <w:rsid w:val="00C230DC"/>
    <w:rsid w:val="00C23BAF"/>
    <w:rsid w:val="00C252A8"/>
    <w:rsid w:val="00C2777F"/>
    <w:rsid w:val="00C31B4E"/>
    <w:rsid w:val="00C332F9"/>
    <w:rsid w:val="00C36570"/>
    <w:rsid w:val="00C37B3B"/>
    <w:rsid w:val="00C42238"/>
    <w:rsid w:val="00C45BA5"/>
    <w:rsid w:val="00C57085"/>
    <w:rsid w:val="00C649FE"/>
    <w:rsid w:val="00C731C3"/>
    <w:rsid w:val="00C80830"/>
    <w:rsid w:val="00CA106E"/>
    <w:rsid w:val="00CA201A"/>
    <w:rsid w:val="00CA73A8"/>
    <w:rsid w:val="00CB5F23"/>
    <w:rsid w:val="00CC1EAD"/>
    <w:rsid w:val="00CC54C9"/>
    <w:rsid w:val="00CC7D78"/>
    <w:rsid w:val="00CD08D6"/>
    <w:rsid w:val="00CD3406"/>
    <w:rsid w:val="00CE6EBA"/>
    <w:rsid w:val="00CF20CF"/>
    <w:rsid w:val="00D016A9"/>
    <w:rsid w:val="00D13939"/>
    <w:rsid w:val="00D209EB"/>
    <w:rsid w:val="00D2164F"/>
    <w:rsid w:val="00D22429"/>
    <w:rsid w:val="00D30ED6"/>
    <w:rsid w:val="00D5453B"/>
    <w:rsid w:val="00D57DB7"/>
    <w:rsid w:val="00D66389"/>
    <w:rsid w:val="00D723EA"/>
    <w:rsid w:val="00D81AD3"/>
    <w:rsid w:val="00D91A84"/>
    <w:rsid w:val="00D91DDC"/>
    <w:rsid w:val="00D928ED"/>
    <w:rsid w:val="00DA4871"/>
    <w:rsid w:val="00DA4E00"/>
    <w:rsid w:val="00DB577C"/>
    <w:rsid w:val="00DC602D"/>
    <w:rsid w:val="00DD4C3E"/>
    <w:rsid w:val="00DD7760"/>
    <w:rsid w:val="00DE5999"/>
    <w:rsid w:val="00DF5F33"/>
    <w:rsid w:val="00E07B8C"/>
    <w:rsid w:val="00E125FC"/>
    <w:rsid w:val="00E12C2F"/>
    <w:rsid w:val="00E15853"/>
    <w:rsid w:val="00E23B10"/>
    <w:rsid w:val="00E27562"/>
    <w:rsid w:val="00E33704"/>
    <w:rsid w:val="00E42241"/>
    <w:rsid w:val="00E54FD3"/>
    <w:rsid w:val="00E57407"/>
    <w:rsid w:val="00E71856"/>
    <w:rsid w:val="00E723C1"/>
    <w:rsid w:val="00E72970"/>
    <w:rsid w:val="00E73055"/>
    <w:rsid w:val="00E756C8"/>
    <w:rsid w:val="00E76442"/>
    <w:rsid w:val="00E77638"/>
    <w:rsid w:val="00E77764"/>
    <w:rsid w:val="00E80DB9"/>
    <w:rsid w:val="00EA342A"/>
    <w:rsid w:val="00EA49A4"/>
    <w:rsid w:val="00EA7D3F"/>
    <w:rsid w:val="00EC78B9"/>
    <w:rsid w:val="00EC7B6E"/>
    <w:rsid w:val="00EE54DD"/>
    <w:rsid w:val="00EF242D"/>
    <w:rsid w:val="00F002FF"/>
    <w:rsid w:val="00F04B0B"/>
    <w:rsid w:val="00F17094"/>
    <w:rsid w:val="00F17BB7"/>
    <w:rsid w:val="00F26440"/>
    <w:rsid w:val="00F30112"/>
    <w:rsid w:val="00F37EBB"/>
    <w:rsid w:val="00F45874"/>
    <w:rsid w:val="00F54ACC"/>
    <w:rsid w:val="00F64BAF"/>
    <w:rsid w:val="00F73919"/>
    <w:rsid w:val="00F75E01"/>
    <w:rsid w:val="00F75E51"/>
    <w:rsid w:val="00F96690"/>
    <w:rsid w:val="00FA717E"/>
    <w:rsid w:val="00FB1866"/>
    <w:rsid w:val="00FB3546"/>
    <w:rsid w:val="00FB3704"/>
    <w:rsid w:val="00FB5960"/>
    <w:rsid w:val="00FE6529"/>
    <w:rsid w:val="00FF42EB"/>
    <w:rsid w:val="00FF54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82941"/>
  <w15:chartTrackingRefBased/>
  <w15:docId w15:val="{AFEEC990-DC2D-4150-A151-2866AFBB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t-E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paragraph" w:styleId="Pealkiri3">
    <w:name w:val="heading 3"/>
    <w:basedOn w:val="Normaallaad"/>
    <w:link w:val="Pealkiri3Mrk"/>
    <w:uiPriority w:val="9"/>
    <w:qFormat/>
    <w:rsid w:val="00971367"/>
    <w:pPr>
      <w:spacing w:before="100" w:beforeAutospacing="1" w:after="100" w:afterAutospacing="1"/>
      <w:outlineLvl w:val="2"/>
    </w:pPr>
    <w:rPr>
      <w:rFonts w:eastAsia="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004256"/>
    <w:pPr>
      <w:tabs>
        <w:tab w:val="center" w:pos="4536"/>
        <w:tab w:val="right" w:pos="9072"/>
      </w:tabs>
    </w:pPr>
  </w:style>
  <w:style w:type="character" w:customStyle="1" w:styleId="PisMrk">
    <w:name w:val="Päis Märk"/>
    <w:basedOn w:val="Liguvaikefont"/>
    <w:link w:val="Pis"/>
    <w:uiPriority w:val="99"/>
    <w:rsid w:val="00004256"/>
  </w:style>
  <w:style w:type="paragraph" w:styleId="Jalus">
    <w:name w:val="footer"/>
    <w:basedOn w:val="Normaallaad"/>
    <w:link w:val="JalusMrk"/>
    <w:uiPriority w:val="99"/>
    <w:unhideWhenUsed/>
    <w:rsid w:val="00004256"/>
    <w:pPr>
      <w:tabs>
        <w:tab w:val="center" w:pos="4536"/>
        <w:tab w:val="right" w:pos="9072"/>
      </w:tabs>
    </w:pPr>
  </w:style>
  <w:style w:type="character" w:customStyle="1" w:styleId="JalusMrk">
    <w:name w:val="Jalus Märk"/>
    <w:basedOn w:val="Liguvaikefont"/>
    <w:link w:val="Jalus"/>
    <w:uiPriority w:val="99"/>
    <w:rsid w:val="00004256"/>
  </w:style>
  <w:style w:type="character" w:styleId="Kommentaariviide">
    <w:name w:val="annotation reference"/>
    <w:basedOn w:val="Liguvaikefont"/>
    <w:uiPriority w:val="99"/>
    <w:semiHidden/>
    <w:unhideWhenUsed/>
    <w:rsid w:val="00982E4A"/>
    <w:rPr>
      <w:sz w:val="16"/>
      <w:szCs w:val="16"/>
    </w:rPr>
  </w:style>
  <w:style w:type="paragraph" w:styleId="Kommentaaritekst">
    <w:name w:val="annotation text"/>
    <w:basedOn w:val="Normaallaad"/>
    <w:link w:val="KommentaaritekstMrk"/>
    <w:uiPriority w:val="99"/>
    <w:unhideWhenUsed/>
    <w:rsid w:val="00982E4A"/>
    <w:rPr>
      <w:sz w:val="20"/>
      <w:szCs w:val="20"/>
    </w:rPr>
  </w:style>
  <w:style w:type="character" w:customStyle="1" w:styleId="KommentaaritekstMrk">
    <w:name w:val="Kommentaari tekst Märk"/>
    <w:basedOn w:val="Liguvaikefont"/>
    <w:link w:val="Kommentaaritekst"/>
    <w:uiPriority w:val="99"/>
    <w:rsid w:val="00982E4A"/>
    <w:rPr>
      <w:sz w:val="20"/>
      <w:szCs w:val="20"/>
    </w:rPr>
  </w:style>
  <w:style w:type="paragraph" w:styleId="Kommentaariteema">
    <w:name w:val="annotation subject"/>
    <w:basedOn w:val="Kommentaaritekst"/>
    <w:next w:val="Kommentaaritekst"/>
    <w:link w:val="KommentaariteemaMrk"/>
    <w:uiPriority w:val="99"/>
    <w:semiHidden/>
    <w:unhideWhenUsed/>
    <w:rsid w:val="00982E4A"/>
    <w:rPr>
      <w:b/>
      <w:bCs/>
    </w:rPr>
  </w:style>
  <w:style w:type="character" w:customStyle="1" w:styleId="KommentaariteemaMrk">
    <w:name w:val="Kommentaari teema Märk"/>
    <w:basedOn w:val="KommentaaritekstMrk"/>
    <w:link w:val="Kommentaariteema"/>
    <w:uiPriority w:val="99"/>
    <w:semiHidden/>
    <w:rsid w:val="00982E4A"/>
    <w:rPr>
      <w:b/>
      <w:bCs/>
      <w:sz w:val="20"/>
      <w:szCs w:val="20"/>
    </w:rPr>
  </w:style>
  <w:style w:type="paragraph" w:styleId="Jutumullitekst">
    <w:name w:val="Balloon Text"/>
    <w:basedOn w:val="Normaallaad"/>
    <w:link w:val="JutumullitekstMrk"/>
    <w:uiPriority w:val="99"/>
    <w:semiHidden/>
    <w:unhideWhenUsed/>
    <w:rsid w:val="00982E4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82E4A"/>
    <w:rPr>
      <w:rFonts w:ascii="Segoe UI" w:hAnsi="Segoe UI" w:cs="Segoe UI"/>
      <w:sz w:val="18"/>
      <w:szCs w:val="18"/>
    </w:rPr>
  </w:style>
  <w:style w:type="character" w:customStyle="1" w:styleId="tyhik">
    <w:name w:val="tyhik"/>
    <w:basedOn w:val="Liguvaikefont"/>
    <w:rsid w:val="00982E4A"/>
  </w:style>
  <w:style w:type="paragraph" w:styleId="Redaktsioon">
    <w:name w:val="Revision"/>
    <w:hidden/>
    <w:uiPriority w:val="99"/>
    <w:semiHidden/>
    <w:rsid w:val="00971367"/>
  </w:style>
  <w:style w:type="character" w:customStyle="1" w:styleId="Pealkiri3Mrk">
    <w:name w:val="Pealkiri 3 Märk"/>
    <w:basedOn w:val="Liguvaikefont"/>
    <w:link w:val="Pealkiri3"/>
    <w:uiPriority w:val="9"/>
    <w:rsid w:val="00971367"/>
    <w:rPr>
      <w:rFonts w:eastAsia="Times New Roman" w:cs="Times New Roman"/>
      <w:b/>
      <w:bCs/>
      <w:sz w:val="27"/>
      <w:szCs w:val="27"/>
      <w:lang w:eastAsia="et-EE"/>
    </w:rPr>
  </w:style>
  <w:style w:type="character" w:styleId="Tugev">
    <w:name w:val="Strong"/>
    <w:basedOn w:val="Liguvaikefont"/>
    <w:uiPriority w:val="22"/>
    <w:qFormat/>
    <w:rsid w:val="00971367"/>
    <w:rPr>
      <w:b/>
      <w:bCs/>
    </w:rPr>
  </w:style>
  <w:style w:type="paragraph" w:styleId="Normaallaadveeb">
    <w:name w:val="Normal (Web)"/>
    <w:basedOn w:val="Normaallaad"/>
    <w:uiPriority w:val="99"/>
    <w:semiHidden/>
    <w:unhideWhenUsed/>
    <w:rsid w:val="00971367"/>
    <w:pPr>
      <w:spacing w:before="100" w:beforeAutospacing="1" w:after="100" w:afterAutospacing="1"/>
    </w:pPr>
    <w:rPr>
      <w:rFonts w:eastAsia="Times New Roman" w:cs="Times New Roman"/>
      <w:szCs w:val="24"/>
      <w:lang w:eastAsia="et-EE"/>
    </w:rPr>
  </w:style>
  <w:style w:type="paragraph" w:styleId="Loendilik">
    <w:name w:val="List Paragraph"/>
    <w:basedOn w:val="Normaallaad"/>
    <w:uiPriority w:val="34"/>
    <w:qFormat/>
    <w:rsid w:val="00F17BB7"/>
    <w:pPr>
      <w:ind w:left="720"/>
      <w:contextualSpacing/>
    </w:pPr>
  </w:style>
  <w:style w:type="paragraph" w:styleId="Allmrkusetekst">
    <w:name w:val="footnote text"/>
    <w:basedOn w:val="Normaallaad"/>
    <w:link w:val="AllmrkusetekstMrk"/>
    <w:uiPriority w:val="99"/>
    <w:semiHidden/>
    <w:unhideWhenUsed/>
    <w:rsid w:val="00DC602D"/>
    <w:rPr>
      <w:sz w:val="20"/>
      <w:szCs w:val="20"/>
    </w:rPr>
  </w:style>
  <w:style w:type="character" w:customStyle="1" w:styleId="AllmrkusetekstMrk">
    <w:name w:val="Allmärkuse tekst Märk"/>
    <w:basedOn w:val="Liguvaikefont"/>
    <w:link w:val="Allmrkusetekst"/>
    <w:uiPriority w:val="99"/>
    <w:semiHidden/>
    <w:rsid w:val="00DC602D"/>
    <w:rPr>
      <w:sz w:val="20"/>
      <w:szCs w:val="20"/>
    </w:rPr>
  </w:style>
  <w:style w:type="character" w:styleId="Allmrkuseviide">
    <w:name w:val="footnote reference"/>
    <w:basedOn w:val="Liguvaikefont"/>
    <w:uiPriority w:val="99"/>
    <w:semiHidden/>
    <w:unhideWhenUsed/>
    <w:rsid w:val="00DC602D"/>
    <w:rPr>
      <w:vertAlign w:val="superscript"/>
    </w:rPr>
  </w:style>
  <w:style w:type="character" w:styleId="Hperlink">
    <w:name w:val="Hyperlink"/>
    <w:basedOn w:val="Liguvaikefont"/>
    <w:uiPriority w:val="99"/>
    <w:semiHidden/>
    <w:unhideWhenUsed/>
    <w:rsid w:val="00DC60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55029">
      <w:bodyDiv w:val="1"/>
      <w:marLeft w:val="0"/>
      <w:marRight w:val="0"/>
      <w:marTop w:val="0"/>
      <w:marBottom w:val="0"/>
      <w:divBdr>
        <w:top w:val="none" w:sz="0" w:space="0" w:color="auto"/>
        <w:left w:val="none" w:sz="0" w:space="0" w:color="auto"/>
        <w:bottom w:val="none" w:sz="0" w:space="0" w:color="auto"/>
        <w:right w:val="none" w:sz="0" w:space="0" w:color="auto"/>
      </w:divBdr>
    </w:div>
    <w:div w:id="374475707">
      <w:bodyDiv w:val="1"/>
      <w:marLeft w:val="0"/>
      <w:marRight w:val="0"/>
      <w:marTop w:val="0"/>
      <w:marBottom w:val="0"/>
      <w:divBdr>
        <w:top w:val="none" w:sz="0" w:space="0" w:color="auto"/>
        <w:left w:val="none" w:sz="0" w:space="0" w:color="auto"/>
        <w:bottom w:val="none" w:sz="0" w:space="0" w:color="auto"/>
        <w:right w:val="none" w:sz="0" w:space="0" w:color="auto"/>
      </w:divBdr>
    </w:div>
    <w:div w:id="613556068">
      <w:bodyDiv w:val="1"/>
      <w:marLeft w:val="0"/>
      <w:marRight w:val="0"/>
      <w:marTop w:val="0"/>
      <w:marBottom w:val="0"/>
      <w:divBdr>
        <w:top w:val="none" w:sz="0" w:space="0" w:color="auto"/>
        <w:left w:val="none" w:sz="0" w:space="0" w:color="auto"/>
        <w:bottom w:val="none" w:sz="0" w:space="0" w:color="auto"/>
        <w:right w:val="none" w:sz="0" w:space="0" w:color="auto"/>
      </w:divBdr>
    </w:div>
    <w:div w:id="639697683">
      <w:bodyDiv w:val="1"/>
      <w:marLeft w:val="0"/>
      <w:marRight w:val="0"/>
      <w:marTop w:val="0"/>
      <w:marBottom w:val="0"/>
      <w:divBdr>
        <w:top w:val="none" w:sz="0" w:space="0" w:color="auto"/>
        <w:left w:val="none" w:sz="0" w:space="0" w:color="auto"/>
        <w:bottom w:val="none" w:sz="0" w:space="0" w:color="auto"/>
        <w:right w:val="none" w:sz="0" w:space="0" w:color="auto"/>
      </w:divBdr>
    </w:div>
    <w:div w:id="714964260">
      <w:bodyDiv w:val="1"/>
      <w:marLeft w:val="0"/>
      <w:marRight w:val="0"/>
      <w:marTop w:val="0"/>
      <w:marBottom w:val="0"/>
      <w:divBdr>
        <w:top w:val="none" w:sz="0" w:space="0" w:color="auto"/>
        <w:left w:val="none" w:sz="0" w:space="0" w:color="auto"/>
        <w:bottom w:val="none" w:sz="0" w:space="0" w:color="auto"/>
        <w:right w:val="none" w:sz="0" w:space="0" w:color="auto"/>
      </w:divBdr>
    </w:div>
    <w:div w:id="1452239975">
      <w:bodyDiv w:val="1"/>
      <w:marLeft w:val="0"/>
      <w:marRight w:val="0"/>
      <w:marTop w:val="0"/>
      <w:marBottom w:val="0"/>
      <w:divBdr>
        <w:top w:val="none" w:sz="0" w:space="0" w:color="auto"/>
        <w:left w:val="none" w:sz="0" w:space="0" w:color="auto"/>
        <w:bottom w:val="none" w:sz="0" w:space="0" w:color="auto"/>
        <w:right w:val="none" w:sz="0" w:space="0" w:color="auto"/>
      </w:divBdr>
    </w:div>
    <w:div w:id="1715958149">
      <w:bodyDiv w:val="1"/>
      <w:marLeft w:val="0"/>
      <w:marRight w:val="0"/>
      <w:marTop w:val="0"/>
      <w:marBottom w:val="0"/>
      <w:divBdr>
        <w:top w:val="none" w:sz="0" w:space="0" w:color="auto"/>
        <w:left w:val="none" w:sz="0" w:space="0" w:color="auto"/>
        <w:bottom w:val="none" w:sz="0" w:space="0" w:color="auto"/>
        <w:right w:val="none" w:sz="0" w:space="0" w:color="auto"/>
      </w:divBdr>
    </w:div>
    <w:div w:id="1727340641">
      <w:bodyDiv w:val="1"/>
      <w:marLeft w:val="0"/>
      <w:marRight w:val="0"/>
      <w:marTop w:val="0"/>
      <w:marBottom w:val="0"/>
      <w:divBdr>
        <w:top w:val="none" w:sz="0" w:space="0" w:color="auto"/>
        <w:left w:val="none" w:sz="0" w:space="0" w:color="auto"/>
        <w:bottom w:val="none" w:sz="0" w:space="0" w:color="auto"/>
        <w:right w:val="none" w:sz="0" w:space="0" w:color="auto"/>
      </w:divBdr>
    </w:div>
    <w:div w:id="190155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dyn=130062023044&amp;id=115032019037"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53FF-5914-4888-915A-8CDD550CE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Pages>
  <Words>4591</Words>
  <Characters>26630</Characters>
  <Application>Microsoft Office Word</Application>
  <DocSecurity>0</DocSecurity>
  <Lines>221</Lines>
  <Paragraphs>62</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31159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Mets</dc:creator>
  <cp:keywords/>
  <dc:description/>
  <cp:lastModifiedBy>Kärt Voor</cp:lastModifiedBy>
  <cp:revision>25</cp:revision>
  <dcterms:created xsi:type="dcterms:W3CDTF">2023-11-30T07:32:00Z</dcterms:created>
  <dcterms:modified xsi:type="dcterms:W3CDTF">2023-12-04T09:18:00Z</dcterms:modified>
</cp:coreProperties>
</file>